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D9FEBA" w14:textId="434A86FD" w:rsidR="003054DB" w:rsidRPr="003054DB" w:rsidRDefault="00CE2B60" w:rsidP="003054DB">
      <w:pPr>
        <w:pStyle w:val="Heading1"/>
        <w:contextualSpacing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3054DB">
        <w:rPr>
          <w:rFonts w:ascii="Times New Roman" w:hAnsi="Times New Roman"/>
          <w:sz w:val="24"/>
          <w:szCs w:val="24"/>
        </w:rPr>
        <w:t xml:space="preserve">Приложение № </w:t>
      </w:r>
      <w:r w:rsidR="002A699D">
        <w:rPr>
          <w:rFonts w:ascii="Times New Roman" w:hAnsi="Times New Roman"/>
          <w:sz w:val="24"/>
          <w:szCs w:val="24"/>
        </w:rPr>
        <w:t>2</w:t>
      </w:r>
    </w:p>
    <w:p w14:paraId="470E1F7B" w14:textId="77777777" w:rsidR="002F30ED" w:rsidRPr="003054DB" w:rsidRDefault="002F30ED" w:rsidP="003054DB">
      <w:pPr>
        <w:pStyle w:val="Heading1"/>
        <w:contextualSpacing/>
        <w:jc w:val="right"/>
        <w:rPr>
          <w:rFonts w:ascii="Times New Roman" w:hAnsi="Times New Roman"/>
          <w:b w:val="0"/>
          <w:sz w:val="24"/>
          <w:szCs w:val="24"/>
        </w:rPr>
      </w:pPr>
      <w:r w:rsidRPr="003054DB">
        <w:rPr>
          <w:rFonts w:ascii="Times New Roman" w:hAnsi="Times New Roman"/>
          <w:sz w:val="24"/>
          <w:szCs w:val="24"/>
        </w:rPr>
        <w:t>Към Условията за кандидатстване</w:t>
      </w:r>
    </w:p>
    <w:p w14:paraId="03DA798B" w14:textId="20289A9A" w:rsidR="003054DB" w:rsidRPr="002A699D" w:rsidRDefault="00175681" w:rsidP="003054DB">
      <w:pPr>
        <w:spacing w:line="276" w:lineRule="auto"/>
        <w:contextualSpacing/>
        <w:jc w:val="right"/>
        <w:rPr>
          <w:sz w:val="24"/>
          <w:szCs w:val="24"/>
        </w:rPr>
      </w:pPr>
      <w:r>
        <w:rPr>
          <w:rFonts w:eastAsiaTheme="majorEastAsia"/>
          <w:b/>
          <w:bCs/>
          <w:sz w:val="24"/>
          <w:szCs w:val="24"/>
        </w:rPr>
        <w:t>п</w:t>
      </w:r>
      <w:r w:rsidR="003054DB" w:rsidRPr="003054DB">
        <w:rPr>
          <w:rFonts w:eastAsiaTheme="majorEastAsia"/>
          <w:b/>
          <w:bCs/>
          <w:sz w:val="24"/>
          <w:szCs w:val="24"/>
        </w:rPr>
        <w:t>о процедура чрез подбор №</w:t>
      </w:r>
      <w:r w:rsidR="003054DB" w:rsidRPr="003054DB">
        <w:rPr>
          <w:rFonts w:eastAsiaTheme="majorEastAsia"/>
          <w:b/>
          <w:bCs/>
          <w:sz w:val="24"/>
          <w:szCs w:val="24"/>
          <w:lang w:val="en-US"/>
        </w:rPr>
        <w:t xml:space="preserve"> </w:t>
      </w:r>
      <w:r w:rsidR="003054DB" w:rsidRPr="003B66C7">
        <w:rPr>
          <w:b/>
          <w:sz w:val="24"/>
          <w:szCs w:val="24"/>
        </w:rPr>
        <w:t>BG06RDNP001-</w:t>
      </w:r>
      <w:r w:rsidR="002A699D" w:rsidRPr="003B66C7">
        <w:rPr>
          <w:b/>
          <w:sz w:val="24"/>
          <w:szCs w:val="24"/>
        </w:rPr>
        <w:t>5</w:t>
      </w:r>
      <w:r w:rsidR="003054DB" w:rsidRPr="003B66C7">
        <w:rPr>
          <w:b/>
          <w:sz w:val="24"/>
          <w:szCs w:val="24"/>
        </w:rPr>
        <w:t>.</w:t>
      </w:r>
      <w:r w:rsidR="002A699D" w:rsidRPr="003B66C7">
        <w:rPr>
          <w:b/>
          <w:sz w:val="24"/>
          <w:szCs w:val="24"/>
        </w:rPr>
        <w:t>00</w:t>
      </w:r>
      <w:r w:rsidR="003B66C7" w:rsidRPr="003B66C7">
        <w:rPr>
          <w:b/>
          <w:sz w:val="24"/>
          <w:szCs w:val="24"/>
        </w:rPr>
        <w:t>2</w:t>
      </w:r>
    </w:p>
    <w:p w14:paraId="6F758463" w14:textId="77777777" w:rsidR="004B1285" w:rsidRDefault="004B1285" w:rsidP="004B1285">
      <w:pPr>
        <w:rPr>
          <w:sz w:val="24"/>
          <w:szCs w:val="24"/>
          <w:highlight w:val="white"/>
          <w:shd w:val="clear" w:color="auto" w:fill="FEFEFE"/>
        </w:rPr>
      </w:pPr>
    </w:p>
    <w:p w14:paraId="0A64C154" w14:textId="77777777" w:rsidR="003054DB" w:rsidRDefault="003054DB" w:rsidP="004B1285">
      <w:pPr>
        <w:rPr>
          <w:sz w:val="24"/>
          <w:szCs w:val="24"/>
          <w:highlight w:val="white"/>
          <w:shd w:val="clear" w:color="auto" w:fill="FEFEFE"/>
        </w:rPr>
      </w:pPr>
    </w:p>
    <w:p w14:paraId="565974A1" w14:textId="77777777" w:rsidR="003054DB" w:rsidRPr="00D057AB" w:rsidRDefault="003054DB" w:rsidP="004B1285">
      <w:pPr>
        <w:rPr>
          <w:sz w:val="24"/>
          <w:szCs w:val="24"/>
          <w:highlight w:val="white"/>
          <w:shd w:val="clear" w:color="auto" w:fill="FEFEFE"/>
        </w:rPr>
      </w:pPr>
    </w:p>
    <w:p w14:paraId="40DC1869" w14:textId="77777777" w:rsidR="00CE2B60" w:rsidRPr="00D057AB" w:rsidRDefault="00CE2B60" w:rsidP="004B1285">
      <w:pPr>
        <w:jc w:val="center"/>
        <w:rPr>
          <w:b/>
          <w:sz w:val="24"/>
          <w:szCs w:val="24"/>
        </w:rPr>
      </w:pPr>
      <w:r w:rsidRPr="00D057AB">
        <w:rPr>
          <w:b/>
          <w:sz w:val="24"/>
          <w:szCs w:val="24"/>
        </w:rPr>
        <w:t>ДЕКЛАРАЦИЯ</w:t>
      </w:r>
    </w:p>
    <w:p w14:paraId="56A13867" w14:textId="77777777" w:rsidR="00CE2B60" w:rsidRDefault="00CE2B60" w:rsidP="004B1285">
      <w:pPr>
        <w:jc w:val="center"/>
        <w:rPr>
          <w:b/>
          <w:sz w:val="24"/>
          <w:szCs w:val="24"/>
        </w:rPr>
      </w:pPr>
      <w:r w:rsidRPr="00D057AB">
        <w:rPr>
          <w:b/>
          <w:sz w:val="24"/>
          <w:szCs w:val="24"/>
        </w:rPr>
        <w:t>ЗА ИЗЧИСЛЕНИЕ НА НАЧАЛНИЯ СТАНДАРТЕН ПРОИЗВОДСТВЕН ОБЕМ НА СТОПАНСТВОТО КЪМ ДАТАТА НА ПОДАВАНЕ НА ПРОЕКТНОТО ПРЕДЛОЖЕНИЕ</w:t>
      </w:r>
    </w:p>
    <w:p w14:paraId="01FDB378" w14:textId="77777777" w:rsidR="003054DB" w:rsidRDefault="003054DB" w:rsidP="004B1285">
      <w:pPr>
        <w:jc w:val="center"/>
        <w:rPr>
          <w:b/>
          <w:sz w:val="24"/>
          <w:szCs w:val="24"/>
        </w:rPr>
      </w:pPr>
    </w:p>
    <w:p w14:paraId="4B9C9094" w14:textId="77777777" w:rsidR="00DC3388" w:rsidRPr="00DC3388" w:rsidRDefault="00DC3388" w:rsidP="00DC3388">
      <w:pPr>
        <w:jc w:val="center"/>
        <w:rPr>
          <w:b/>
          <w:i/>
          <w:sz w:val="24"/>
          <w:szCs w:val="24"/>
        </w:rPr>
      </w:pPr>
      <w:r w:rsidRPr="00DC3388">
        <w:rPr>
          <w:b/>
          <w:i/>
          <w:sz w:val="24"/>
          <w:szCs w:val="24"/>
        </w:rPr>
        <w:t xml:space="preserve">ВАЖНО: В декларацията се попълват данни за икономически размер на </w:t>
      </w:r>
      <w:r w:rsidRPr="00DC3388">
        <w:rPr>
          <w:b/>
          <w:i/>
          <w:sz w:val="24"/>
          <w:szCs w:val="24"/>
          <w:u w:val="single"/>
        </w:rPr>
        <w:t>цялото</w:t>
      </w:r>
      <w:r w:rsidRPr="00DC3388">
        <w:rPr>
          <w:b/>
          <w:i/>
          <w:sz w:val="24"/>
          <w:szCs w:val="24"/>
        </w:rPr>
        <w:t xml:space="preserve"> стопанство на кандидатите в съответствие с разпоредбите на Раздел 11.1 „Критерии за допустимост на кандидатите“ на Условията за кандидатстване</w:t>
      </w:r>
    </w:p>
    <w:p w14:paraId="7CDAB338" w14:textId="77777777" w:rsidR="003054DB" w:rsidRPr="00D057AB" w:rsidRDefault="003054DB" w:rsidP="004B1285">
      <w:pPr>
        <w:jc w:val="center"/>
        <w:rPr>
          <w:b/>
          <w:sz w:val="24"/>
          <w:szCs w:val="24"/>
        </w:rPr>
      </w:pPr>
    </w:p>
    <w:p w14:paraId="2E36CDC7" w14:textId="6E096AF5" w:rsidR="00806603" w:rsidRPr="009954BC" w:rsidRDefault="00CE2B60" w:rsidP="009954BC">
      <w:pPr>
        <w:spacing w:before="100" w:beforeAutospacing="1" w:after="100" w:afterAutospacing="1"/>
        <w:contextualSpacing/>
        <w:jc w:val="center"/>
        <w:rPr>
          <w:lang w:val="en-US"/>
        </w:rPr>
      </w:pPr>
      <w:r w:rsidRPr="009954BC">
        <w:rPr>
          <w:i/>
          <w:u w:val="single"/>
          <w:lang w:eastAsia="en-US"/>
        </w:rPr>
        <w:t>(</w:t>
      </w:r>
      <w:r w:rsidRPr="00806603">
        <w:rPr>
          <w:i/>
          <w:u w:val="single"/>
          <w:lang w:eastAsia="en-US"/>
        </w:rPr>
        <w:t xml:space="preserve">Декларацията се попълва от </w:t>
      </w:r>
      <w:r w:rsidR="002A699D">
        <w:rPr>
          <w:i/>
          <w:u w:val="single"/>
          <w:lang w:eastAsia="en-US"/>
        </w:rPr>
        <w:t>кандидати – земеделски стопани)</w:t>
      </w:r>
    </w:p>
    <w:p w14:paraId="6D1A6720" w14:textId="2323C484" w:rsidR="00CE2B60" w:rsidRPr="00D057AB" w:rsidRDefault="00CE2B60" w:rsidP="004B1285">
      <w:pPr>
        <w:widowControl/>
        <w:autoSpaceDE/>
        <w:autoSpaceDN/>
        <w:adjustRightInd/>
        <w:jc w:val="center"/>
        <w:rPr>
          <w:i/>
          <w:sz w:val="24"/>
          <w:u w:val="single"/>
          <w:lang w:eastAsia="en-US"/>
        </w:rPr>
      </w:pPr>
    </w:p>
    <w:p w14:paraId="28F32A3E" w14:textId="77777777" w:rsidR="00CE2B60" w:rsidRPr="00D057AB" w:rsidRDefault="00CE2B60" w:rsidP="004B1285">
      <w:pPr>
        <w:widowControl/>
        <w:autoSpaceDE/>
        <w:autoSpaceDN/>
        <w:adjustRightInd/>
        <w:jc w:val="center"/>
        <w:rPr>
          <w:sz w:val="24"/>
          <w:lang w:eastAsia="en-US"/>
        </w:rPr>
      </w:pPr>
    </w:p>
    <w:p w14:paraId="13A84A7E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Долуподписаният(та) ………………………………………………………………...</w:t>
      </w:r>
    </w:p>
    <w:p w14:paraId="3A3E7F91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14:paraId="0AB0B592" w14:textId="77777777" w:rsidR="00CE2B60" w:rsidRPr="00D057AB" w:rsidRDefault="00CE2B60" w:rsidP="004B1285">
      <w:pPr>
        <w:widowControl/>
        <w:autoSpaceDE/>
        <w:autoSpaceDN/>
        <w:adjustRightInd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D057AB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14:paraId="383257FD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с л. к. № ………………..издадена от …………………… на ……………………….</w:t>
      </w:r>
    </w:p>
    <w:p w14:paraId="7E66565B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ЕГН …………………………. адрес: ………………………………………………....</w:t>
      </w:r>
    </w:p>
    <w:p w14:paraId="370BCBE8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14:paraId="5A9A5E05" w14:textId="77777777" w:rsidR="00CE2B60" w:rsidRPr="00697863" w:rsidRDefault="00CE2B60" w:rsidP="004B1285">
      <w:pPr>
        <w:jc w:val="both"/>
        <w:rPr>
          <w:sz w:val="23"/>
          <w:szCs w:val="23"/>
        </w:rPr>
      </w:pPr>
      <w:r w:rsidRPr="00D057AB">
        <w:rPr>
          <w:color w:val="000000"/>
          <w:sz w:val="24"/>
          <w:szCs w:val="24"/>
          <w:lang w:eastAsia="en-US"/>
        </w:rPr>
        <w:t>в качеството си на</w:t>
      </w:r>
      <w:r w:rsidRPr="005715FB">
        <w:rPr>
          <w:sz w:val="23"/>
          <w:szCs w:val="23"/>
        </w:rPr>
        <w:t xml:space="preserve"> </w:t>
      </w:r>
      <w:r w:rsidRPr="00697863">
        <w:rPr>
          <w:sz w:val="23"/>
          <w:szCs w:val="23"/>
        </w:rPr>
        <w:t>физическо лице</w:t>
      </w:r>
    </w:p>
    <w:p w14:paraId="6F15BE61" w14:textId="77777777" w:rsidR="00CE2B60" w:rsidRPr="00D057AB" w:rsidRDefault="00CE2B60" w:rsidP="004B1285">
      <w:pPr>
        <w:jc w:val="both"/>
        <w:rPr>
          <w:color w:val="000000"/>
          <w:sz w:val="24"/>
          <w:szCs w:val="24"/>
          <w:lang w:eastAsia="en-US"/>
        </w:rPr>
      </w:pPr>
      <w:r w:rsidRPr="00697863">
        <w:rPr>
          <w:sz w:val="23"/>
          <w:szCs w:val="23"/>
        </w:rPr>
        <w:t>или</w:t>
      </w:r>
      <w:r>
        <w:rPr>
          <w:sz w:val="23"/>
          <w:szCs w:val="23"/>
        </w:rPr>
        <w:t xml:space="preserve"> </w:t>
      </w:r>
      <w:r w:rsidRPr="00D057AB">
        <w:rPr>
          <w:color w:val="000000"/>
          <w:sz w:val="24"/>
          <w:szCs w:val="24"/>
          <w:lang w:eastAsia="en-US"/>
        </w:rPr>
        <w:t>……………………………………………………………………..</w:t>
      </w:r>
    </w:p>
    <w:p w14:paraId="303583E7" w14:textId="77777777" w:rsidR="00CE2B60" w:rsidRPr="00D057AB" w:rsidRDefault="00CE2B60" w:rsidP="004B1285">
      <w:pPr>
        <w:widowControl/>
        <w:autoSpaceDE/>
        <w:autoSpaceDN/>
        <w:adjustRightInd/>
        <w:ind w:left="1440" w:firstLine="720"/>
        <w:jc w:val="both"/>
        <w:rPr>
          <w:color w:val="000000"/>
          <w:sz w:val="24"/>
          <w:szCs w:val="24"/>
          <w:vertAlign w:val="superscript"/>
          <w:lang w:eastAsia="en-US"/>
        </w:rPr>
      </w:pPr>
      <w:r w:rsidRPr="00D057AB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14:paraId="101207B8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на фирма …………………………………………с ЕИК............................................</w:t>
      </w:r>
    </w:p>
    <w:p w14:paraId="1EBEC64F" w14:textId="77777777" w:rsidR="00CE2B60" w:rsidRPr="00D057AB" w:rsidRDefault="00CE2B60" w:rsidP="004B1285">
      <w:pPr>
        <w:widowControl/>
        <w:autoSpaceDE/>
        <w:autoSpaceDN/>
        <w:adjustRightInd/>
        <w:ind w:left="1440" w:firstLine="720"/>
        <w:jc w:val="both"/>
        <w:rPr>
          <w:sz w:val="24"/>
          <w:vertAlign w:val="superscript"/>
          <w:lang w:eastAsia="en-US"/>
        </w:rPr>
      </w:pPr>
      <w:r w:rsidRPr="00D057AB">
        <w:rPr>
          <w:sz w:val="24"/>
          <w:vertAlign w:val="superscript"/>
          <w:lang w:eastAsia="en-US"/>
        </w:rPr>
        <w:t>(наименование на фирмата)</w:t>
      </w:r>
    </w:p>
    <w:p w14:paraId="17CA7B79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sz w:val="24"/>
          <w:vertAlign w:val="superscript"/>
          <w:lang w:eastAsia="en-US"/>
        </w:rPr>
      </w:pPr>
    </w:p>
    <w:p w14:paraId="4DEFA254" w14:textId="77777777" w:rsidR="00CE2B60" w:rsidRPr="00D057AB" w:rsidRDefault="00CE2B60" w:rsidP="004B1285">
      <w:pPr>
        <w:widowControl/>
        <w:autoSpaceDE/>
        <w:autoSpaceDN/>
        <w:adjustRightInd/>
        <w:jc w:val="center"/>
        <w:rPr>
          <w:b/>
          <w:sz w:val="24"/>
          <w:lang w:eastAsia="en-US"/>
        </w:rPr>
      </w:pPr>
      <w:r w:rsidRPr="00D057AB">
        <w:rPr>
          <w:b/>
          <w:sz w:val="24"/>
          <w:lang w:eastAsia="en-US"/>
        </w:rPr>
        <w:t>ДЕКЛАРИРАМ, ЧЕ:</w:t>
      </w:r>
    </w:p>
    <w:p w14:paraId="7D335464" w14:textId="77777777" w:rsidR="00CE2B60" w:rsidRPr="00D057AB" w:rsidRDefault="00CE2B60" w:rsidP="004B1285">
      <w:pPr>
        <w:widowControl/>
        <w:autoSpaceDE/>
        <w:autoSpaceDN/>
        <w:adjustRightInd/>
        <w:jc w:val="center"/>
        <w:rPr>
          <w:sz w:val="24"/>
          <w:lang w:eastAsia="en-US"/>
        </w:rPr>
      </w:pPr>
    </w:p>
    <w:p w14:paraId="35398567" w14:textId="79F86685" w:rsidR="00CE2B60" w:rsidRPr="00D057AB" w:rsidRDefault="00CE2B60" w:rsidP="004B1285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 xml:space="preserve">За определяне на </w:t>
      </w:r>
      <w:r w:rsidR="00A7648E">
        <w:rPr>
          <w:sz w:val="24"/>
          <w:lang w:eastAsia="en-US"/>
        </w:rPr>
        <w:t>минимал</w:t>
      </w:r>
      <w:r w:rsidRPr="00D057AB">
        <w:rPr>
          <w:sz w:val="24"/>
          <w:lang w:eastAsia="en-US"/>
        </w:rPr>
        <w:t xml:space="preserve">ния стандартен производствен обем (СПО) на стопанството, за </w:t>
      </w:r>
      <w:r w:rsidRPr="00D057AB">
        <w:rPr>
          <w:sz w:val="24"/>
          <w:shd w:val="clear" w:color="auto" w:fill="FFFFFF"/>
          <w:lang w:eastAsia="en-US"/>
        </w:rPr>
        <w:t>текущата</w:t>
      </w:r>
      <w:r w:rsidRPr="00D057AB">
        <w:rPr>
          <w:sz w:val="24"/>
          <w:lang w:eastAsia="en-US"/>
        </w:rPr>
        <w:t xml:space="preserve"> стопанска година отглеждам</w:t>
      </w:r>
    </w:p>
    <w:p w14:paraId="7ABF8AAB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14:paraId="2137C28D" w14:textId="77777777" w:rsidR="00CE2B60" w:rsidRDefault="00CE2B60" w:rsidP="004B1285">
      <w:pPr>
        <w:widowControl/>
        <w:numPr>
          <w:ilvl w:val="0"/>
          <w:numId w:val="1"/>
        </w:numPr>
        <w:autoSpaceDE/>
        <w:autoSpaceDN/>
        <w:adjustRightInd/>
        <w:spacing w:after="200"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>Следните земеделски култури, регистрирани в ИСАК:</w:t>
      </w:r>
      <w:r>
        <w:rPr>
          <w:sz w:val="24"/>
          <w:lang w:eastAsia="en-US"/>
        </w:rPr>
        <w:t xml:space="preserve">  </w:t>
      </w:r>
    </w:p>
    <w:p w14:paraId="732F5B95" w14:textId="2856FAD0" w:rsidR="00CE2B60" w:rsidRPr="00386C13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386C13">
        <w:rPr>
          <w:sz w:val="24"/>
          <w:lang w:eastAsia="en-US"/>
        </w:rPr>
        <w:t xml:space="preserve">Таблица </w:t>
      </w:r>
      <w:r w:rsidR="002A699D">
        <w:rPr>
          <w:sz w:val="24"/>
          <w:lang w:eastAsia="en-US"/>
        </w:rPr>
        <w:t xml:space="preserve">№ </w:t>
      </w:r>
      <w:r w:rsidRPr="00386C13">
        <w:rPr>
          <w:sz w:val="24"/>
          <w:lang w:eastAsia="en-US"/>
        </w:rPr>
        <w:t>1</w:t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127"/>
        <w:gridCol w:w="2411"/>
        <w:gridCol w:w="3118"/>
      </w:tblGrid>
      <w:tr w:rsidR="00EB021E" w:rsidRPr="00C77800" w14:paraId="08E8487A" w14:textId="77777777" w:rsidTr="001E7D59">
        <w:trPr>
          <w:trHeight w:val="20"/>
        </w:trPr>
        <w:tc>
          <w:tcPr>
            <w:tcW w:w="2122" w:type="pct"/>
            <w:gridSpan w:val="2"/>
            <w:shd w:val="clear" w:color="auto" w:fill="auto"/>
            <w:vAlign w:val="center"/>
            <w:hideMark/>
          </w:tcPr>
          <w:p w14:paraId="7AD96474" w14:textId="77777777" w:rsidR="00EB021E" w:rsidRPr="00C77800" w:rsidRDefault="00EB021E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Земеделска култура</w:t>
            </w:r>
          </w:p>
        </w:tc>
        <w:tc>
          <w:tcPr>
            <w:tcW w:w="1255" w:type="pct"/>
            <w:vMerge w:val="restart"/>
            <w:shd w:val="clear" w:color="auto" w:fill="auto"/>
            <w:vAlign w:val="center"/>
            <w:hideMark/>
          </w:tcPr>
          <w:p w14:paraId="00EFA3C4" w14:textId="12D4E6F9" w:rsidR="00EB021E" w:rsidRPr="00C77800" w:rsidRDefault="00EB021E" w:rsidP="00E75FF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Номер/а и ЕКАТТЕ на поземлен/и имот/и, където са зас</w:t>
            </w:r>
            <w:r w:rsidRPr="00C77800">
              <w:rPr>
                <w:b/>
                <w:bCs/>
                <w:color w:val="000000"/>
                <w:lang w:val="en-US" w:eastAsia="en-US"/>
              </w:rPr>
              <w:t>e</w:t>
            </w:r>
            <w:r w:rsidRPr="00C77800">
              <w:rPr>
                <w:b/>
                <w:bCs/>
                <w:color w:val="000000"/>
                <w:lang w:eastAsia="en-US"/>
              </w:rPr>
              <w:t xml:space="preserve">ти </w:t>
            </w:r>
          </w:p>
        </w:tc>
        <w:tc>
          <w:tcPr>
            <w:tcW w:w="1623" w:type="pct"/>
            <w:vMerge w:val="restart"/>
            <w:shd w:val="clear" w:color="auto" w:fill="auto"/>
            <w:vAlign w:val="center"/>
            <w:hideMark/>
          </w:tcPr>
          <w:p w14:paraId="046A3FCB" w14:textId="77777777" w:rsidR="00EB021E" w:rsidRPr="00C77800" w:rsidRDefault="00EB021E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Площ, служеща за изчисление на СПО (дка)</w:t>
            </w:r>
          </w:p>
        </w:tc>
      </w:tr>
      <w:tr w:rsidR="00EB021E" w:rsidRPr="00C77800" w14:paraId="2C6CE612" w14:textId="77777777" w:rsidTr="001E7D59">
        <w:trPr>
          <w:trHeight w:val="20"/>
        </w:trPr>
        <w:tc>
          <w:tcPr>
            <w:tcW w:w="1015" w:type="pct"/>
            <w:shd w:val="clear" w:color="auto" w:fill="auto"/>
            <w:vAlign w:val="center"/>
            <w:hideMark/>
          </w:tcPr>
          <w:p w14:paraId="52313088" w14:textId="77777777" w:rsidR="00EB021E" w:rsidRPr="00C77800" w:rsidRDefault="00EB021E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 xml:space="preserve">Основна </w:t>
            </w:r>
          </w:p>
        </w:tc>
        <w:tc>
          <w:tcPr>
            <w:tcW w:w="1107" w:type="pct"/>
            <w:shd w:val="clear" w:color="auto" w:fill="auto"/>
            <w:vAlign w:val="center"/>
            <w:hideMark/>
          </w:tcPr>
          <w:p w14:paraId="441FC4CC" w14:textId="77777777" w:rsidR="00EB021E" w:rsidRPr="00C77800" w:rsidRDefault="00EB021E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Междинни/ втори култури</w:t>
            </w:r>
          </w:p>
        </w:tc>
        <w:tc>
          <w:tcPr>
            <w:tcW w:w="1255" w:type="pct"/>
            <w:vMerge/>
            <w:vAlign w:val="center"/>
            <w:hideMark/>
          </w:tcPr>
          <w:p w14:paraId="11CD9576" w14:textId="77777777" w:rsidR="00EB021E" w:rsidRPr="00C77800" w:rsidRDefault="00EB021E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1623" w:type="pct"/>
            <w:vMerge/>
            <w:vAlign w:val="center"/>
            <w:hideMark/>
          </w:tcPr>
          <w:p w14:paraId="16EB910F" w14:textId="77777777" w:rsidR="00EB021E" w:rsidRPr="00C77800" w:rsidRDefault="00EB021E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</w:tr>
      <w:tr w:rsidR="00EB021E" w:rsidRPr="00C77800" w14:paraId="7221AA0B" w14:textId="77777777" w:rsidTr="001E7D59">
        <w:trPr>
          <w:trHeight w:val="20"/>
        </w:trPr>
        <w:tc>
          <w:tcPr>
            <w:tcW w:w="1015" w:type="pct"/>
            <w:shd w:val="clear" w:color="auto" w:fill="auto"/>
            <w:vAlign w:val="center"/>
            <w:hideMark/>
          </w:tcPr>
          <w:p w14:paraId="68C3015A" w14:textId="77777777" w:rsidR="00EB021E" w:rsidRPr="00C77800" w:rsidRDefault="00EB021E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107" w:type="pct"/>
            <w:shd w:val="clear" w:color="auto" w:fill="auto"/>
            <w:vAlign w:val="center"/>
            <w:hideMark/>
          </w:tcPr>
          <w:p w14:paraId="1C17B81C" w14:textId="77777777" w:rsidR="00EB021E" w:rsidRPr="00C77800" w:rsidRDefault="00EB021E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255" w:type="pct"/>
            <w:shd w:val="clear" w:color="auto" w:fill="auto"/>
            <w:vAlign w:val="center"/>
            <w:hideMark/>
          </w:tcPr>
          <w:p w14:paraId="54FEB88D" w14:textId="77777777" w:rsidR="00EB021E" w:rsidRPr="00C77800" w:rsidRDefault="00EB021E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623" w:type="pct"/>
            <w:shd w:val="clear" w:color="auto" w:fill="auto"/>
            <w:vAlign w:val="center"/>
            <w:hideMark/>
          </w:tcPr>
          <w:p w14:paraId="4AFAE3C5" w14:textId="77777777" w:rsidR="00EB021E" w:rsidRPr="00C77800" w:rsidRDefault="00EB021E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EB021E" w:rsidRPr="00C77800" w14:paraId="1954EE21" w14:textId="77777777" w:rsidTr="001E7D59">
        <w:trPr>
          <w:trHeight w:val="20"/>
        </w:trPr>
        <w:tc>
          <w:tcPr>
            <w:tcW w:w="1015" w:type="pct"/>
            <w:shd w:val="clear" w:color="auto" w:fill="auto"/>
            <w:vAlign w:val="center"/>
            <w:hideMark/>
          </w:tcPr>
          <w:p w14:paraId="108562F5" w14:textId="77777777" w:rsidR="00EB021E" w:rsidRPr="00C77800" w:rsidRDefault="00EB021E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107" w:type="pct"/>
            <w:shd w:val="clear" w:color="auto" w:fill="auto"/>
            <w:vAlign w:val="center"/>
            <w:hideMark/>
          </w:tcPr>
          <w:p w14:paraId="68320753" w14:textId="77777777" w:rsidR="00EB021E" w:rsidRPr="00C77800" w:rsidRDefault="00EB021E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255" w:type="pct"/>
            <w:shd w:val="clear" w:color="auto" w:fill="auto"/>
            <w:vAlign w:val="center"/>
            <w:hideMark/>
          </w:tcPr>
          <w:p w14:paraId="624FEF70" w14:textId="77777777" w:rsidR="00EB021E" w:rsidRPr="00C77800" w:rsidRDefault="00EB021E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623" w:type="pct"/>
            <w:shd w:val="clear" w:color="auto" w:fill="auto"/>
            <w:vAlign w:val="center"/>
            <w:hideMark/>
          </w:tcPr>
          <w:p w14:paraId="2FA1984B" w14:textId="77777777" w:rsidR="00EB021E" w:rsidRPr="00C77800" w:rsidRDefault="00EB021E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EB021E" w:rsidRPr="00C77800" w14:paraId="0AE33592" w14:textId="77777777" w:rsidTr="001E7D59">
        <w:trPr>
          <w:trHeight w:val="20"/>
        </w:trPr>
        <w:tc>
          <w:tcPr>
            <w:tcW w:w="1015" w:type="pct"/>
            <w:shd w:val="clear" w:color="auto" w:fill="auto"/>
            <w:vAlign w:val="center"/>
            <w:hideMark/>
          </w:tcPr>
          <w:p w14:paraId="6A402B92" w14:textId="77777777" w:rsidR="00EB021E" w:rsidRPr="00C77800" w:rsidRDefault="00EB021E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107" w:type="pct"/>
            <w:shd w:val="clear" w:color="auto" w:fill="auto"/>
            <w:vAlign w:val="center"/>
            <w:hideMark/>
          </w:tcPr>
          <w:p w14:paraId="3AD47A19" w14:textId="77777777" w:rsidR="00EB021E" w:rsidRPr="00C77800" w:rsidRDefault="00EB021E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255" w:type="pct"/>
            <w:shd w:val="clear" w:color="auto" w:fill="auto"/>
            <w:vAlign w:val="center"/>
            <w:hideMark/>
          </w:tcPr>
          <w:p w14:paraId="045CE6CE" w14:textId="77777777" w:rsidR="00EB021E" w:rsidRPr="00C77800" w:rsidRDefault="00EB021E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623" w:type="pct"/>
            <w:shd w:val="clear" w:color="auto" w:fill="auto"/>
            <w:vAlign w:val="center"/>
            <w:hideMark/>
          </w:tcPr>
          <w:p w14:paraId="7B0F1884" w14:textId="77777777" w:rsidR="00EB021E" w:rsidRPr="00C77800" w:rsidRDefault="00EB021E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</w:tbl>
    <w:p w14:paraId="498AD0F2" w14:textId="77777777" w:rsidR="00CE2B60" w:rsidRPr="00D057AB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2E2D6A2F" w14:textId="51D227F8" w:rsidR="008E678C" w:rsidRPr="002A699D" w:rsidRDefault="00CE2B60" w:rsidP="002A699D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>Следните земеделски култури, описани в анкетната карта за регистрация като земеделски стопанин:</w:t>
      </w:r>
    </w:p>
    <w:p w14:paraId="1F4F6AD0" w14:textId="65AAC33A" w:rsidR="00CE2B60" w:rsidRPr="00386C13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lastRenderedPageBreak/>
        <w:t xml:space="preserve">Таблица </w:t>
      </w:r>
      <w:r w:rsidR="002A699D">
        <w:rPr>
          <w:sz w:val="24"/>
          <w:lang w:eastAsia="en-US"/>
        </w:rPr>
        <w:t xml:space="preserve">№ </w:t>
      </w:r>
      <w:r>
        <w:rPr>
          <w:sz w:val="24"/>
          <w:lang w:eastAsia="en-US"/>
        </w:rPr>
        <w:t>2</w:t>
      </w:r>
    </w:p>
    <w:tbl>
      <w:tblPr>
        <w:tblW w:w="48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2127"/>
        <w:gridCol w:w="2411"/>
        <w:gridCol w:w="2834"/>
      </w:tblGrid>
      <w:tr w:rsidR="00EB021E" w:rsidRPr="00E75FF9" w14:paraId="0C4F69BE" w14:textId="77777777" w:rsidTr="000B2BB5">
        <w:trPr>
          <w:trHeight w:val="20"/>
        </w:trPr>
        <w:tc>
          <w:tcPr>
            <w:tcW w:w="2187" w:type="pct"/>
            <w:gridSpan w:val="2"/>
            <w:shd w:val="clear" w:color="auto" w:fill="auto"/>
            <w:vAlign w:val="center"/>
            <w:hideMark/>
          </w:tcPr>
          <w:p w14:paraId="7D5C947A" w14:textId="77777777" w:rsidR="00EB021E" w:rsidRPr="00E75FF9" w:rsidRDefault="00EB021E" w:rsidP="00E75FF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E75FF9">
              <w:rPr>
                <w:b/>
                <w:bCs/>
                <w:color w:val="000000"/>
                <w:lang w:eastAsia="en-US"/>
              </w:rPr>
              <w:t>Земеделска култура</w:t>
            </w:r>
          </w:p>
        </w:tc>
        <w:tc>
          <w:tcPr>
            <w:tcW w:w="1293" w:type="pct"/>
            <w:vMerge w:val="restart"/>
            <w:shd w:val="clear" w:color="auto" w:fill="auto"/>
            <w:vAlign w:val="center"/>
            <w:hideMark/>
          </w:tcPr>
          <w:p w14:paraId="63B90AF3" w14:textId="04823917" w:rsidR="00EB021E" w:rsidRPr="00E75FF9" w:rsidRDefault="00EB021E" w:rsidP="00E75FF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E75FF9">
              <w:rPr>
                <w:b/>
                <w:bCs/>
                <w:color w:val="000000"/>
                <w:lang w:eastAsia="en-US"/>
              </w:rPr>
              <w:t>Номер/а и ЕКАТТЕ на поземлен/и имот/и, където са зас</w:t>
            </w:r>
            <w:r w:rsidRPr="00E75FF9">
              <w:rPr>
                <w:b/>
                <w:bCs/>
                <w:color w:val="000000"/>
                <w:lang w:val="en-US" w:eastAsia="en-US"/>
              </w:rPr>
              <w:t>e</w:t>
            </w:r>
            <w:r w:rsidRPr="00E75FF9">
              <w:rPr>
                <w:b/>
                <w:bCs/>
                <w:color w:val="000000"/>
                <w:lang w:eastAsia="en-US"/>
              </w:rPr>
              <w:t xml:space="preserve">ти </w:t>
            </w:r>
          </w:p>
        </w:tc>
        <w:tc>
          <w:tcPr>
            <w:tcW w:w="1520" w:type="pct"/>
            <w:vMerge w:val="restart"/>
            <w:shd w:val="clear" w:color="auto" w:fill="auto"/>
            <w:vAlign w:val="center"/>
            <w:hideMark/>
          </w:tcPr>
          <w:p w14:paraId="4CE5E537" w14:textId="77777777" w:rsidR="00EB021E" w:rsidRPr="00E75FF9" w:rsidRDefault="00EB021E" w:rsidP="00E75FF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E75FF9">
              <w:rPr>
                <w:b/>
                <w:bCs/>
                <w:color w:val="000000"/>
                <w:lang w:eastAsia="en-US"/>
              </w:rPr>
              <w:t>Площ, служеща за изчисление на СПО (дка)</w:t>
            </w:r>
          </w:p>
        </w:tc>
      </w:tr>
      <w:tr w:rsidR="00EB021E" w:rsidRPr="00E75FF9" w14:paraId="42DD07B8" w14:textId="77777777" w:rsidTr="000B2BB5">
        <w:trPr>
          <w:trHeight w:val="20"/>
        </w:trPr>
        <w:tc>
          <w:tcPr>
            <w:tcW w:w="1046" w:type="pct"/>
            <w:shd w:val="clear" w:color="auto" w:fill="auto"/>
            <w:vAlign w:val="center"/>
            <w:hideMark/>
          </w:tcPr>
          <w:p w14:paraId="5D9867C0" w14:textId="77777777" w:rsidR="00EB021E" w:rsidRPr="00E75FF9" w:rsidRDefault="00EB021E" w:rsidP="00E75FF9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E75FF9">
              <w:rPr>
                <w:color w:val="000000"/>
                <w:lang w:eastAsia="en-US"/>
              </w:rPr>
              <w:t xml:space="preserve">Основна </w:t>
            </w:r>
          </w:p>
        </w:tc>
        <w:tc>
          <w:tcPr>
            <w:tcW w:w="1141" w:type="pct"/>
            <w:shd w:val="clear" w:color="auto" w:fill="auto"/>
            <w:vAlign w:val="center"/>
            <w:hideMark/>
          </w:tcPr>
          <w:p w14:paraId="3AD126C3" w14:textId="77777777" w:rsidR="00EB021E" w:rsidRPr="00E75FF9" w:rsidRDefault="00EB021E" w:rsidP="00E75FF9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E75FF9">
              <w:rPr>
                <w:color w:val="000000"/>
                <w:lang w:eastAsia="en-US"/>
              </w:rPr>
              <w:t>Междинни/ втори култури</w:t>
            </w:r>
          </w:p>
        </w:tc>
        <w:tc>
          <w:tcPr>
            <w:tcW w:w="1293" w:type="pct"/>
            <w:vMerge/>
            <w:vAlign w:val="center"/>
            <w:hideMark/>
          </w:tcPr>
          <w:p w14:paraId="04C8E3E8" w14:textId="77777777" w:rsidR="00EB021E" w:rsidRPr="00E75FF9" w:rsidRDefault="00EB021E" w:rsidP="00E75FF9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1520" w:type="pct"/>
            <w:vMerge/>
            <w:vAlign w:val="center"/>
            <w:hideMark/>
          </w:tcPr>
          <w:p w14:paraId="29DBDF53" w14:textId="77777777" w:rsidR="00EB021E" w:rsidRPr="00E75FF9" w:rsidRDefault="00EB021E" w:rsidP="00E75FF9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</w:tr>
      <w:tr w:rsidR="00EB021E" w:rsidRPr="00E75FF9" w14:paraId="7FE6F4FB" w14:textId="77777777" w:rsidTr="000B2BB5">
        <w:trPr>
          <w:trHeight w:val="20"/>
        </w:trPr>
        <w:tc>
          <w:tcPr>
            <w:tcW w:w="1046" w:type="pct"/>
            <w:shd w:val="clear" w:color="auto" w:fill="auto"/>
            <w:vAlign w:val="center"/>
            <w:hideMark/>
          </w:tcPr>
          <w:p w14:paraId="347DEBB2" w14:textId="77777777" w:rsidR="00EB021E" w:rsidRPr="00E75FF9" w:rsidRDefault="00EB021E" w:rsidP="00E75FF9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E75FF9">
              <w:rPr>
                <w:color w:val="000000"/>
                <w:lang w:eastAsia="en-US"/>
              </w:rPr>
              <w:t> </w:t>
            </w:r>
          </w:p>
        </w:tc>
        <w:tc>
          <w:tcPr>
            <w:tcW w:w="1141" w:type="pct"/>
            <w:shd w:val="clear" w:color="auto" w:fill="auto"/>
            <w:vAlign w:val="center"/>
            <w:hideMark/>
          </w:tcPr>
          <w:p w14:paraId="5DC7DAF0" w14:textId="77777777" w:rsidR="00EB021E" w:rsidRPr="00E75FF9" w:rsidRDefault="00EB021E" w:rsidP="00E75FF9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E75FF9">
              <w:rPr>
                <w:color w:val="000000"/>
                <w:lang w:eastAsia="en-US"/>
              </w:rPr>
              <w:t> </w:t>
            </w:r>
          </w:p>
        </w:tc>
        <w:tc>
          <w:tcPr>
            <w:tcW w:w="1293" w:type="pct"/>
            <w:shd w:val="clear" w:color="auto" w:fill="auto"/>
            <w:vAlign w:val="center"/>
            <w:hideMark/>
          </w:tcPr>
          <w:p w14:paraId="572709C5" w14:textId="77777777" w:rsidR="00EB021E" w:rsidRPr="00E75FF9" w:rsidRDefault="00EB021E" w:rsidP="00E75FF9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E75FF9">
              <w:rPr>
                <w:color w:val="000000"/>
                <w:lang w:eastAsia="en-US"/>
              </w:rPr>
              <w:t> </w:t>
            </w:r>
          </w:p>
        </w:tc>
        <w:tc>
          <w:tcPr>
            <w:tcW w:w="1520" w:type="pct"/>
            <w:shd w:val="clear" w:color="auto" w:fill="auto"/>
            <w:vAlign w:val="center"/>
            <w:hideMark/>
          </w:tcPr>
          <w:p w14:paraId="0FAEA994" w14:textId="77777777" w:rsidR="00EB021E" w:rsidRPr="00E75FF9" w:rsidRDefault="00EB021E" w:rsidP="00E75FF9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E75FF9">
              <w:rPr>
                <w:color w:val="000000"/>
                <w:lang w:eastAsia="en-US"/>
              </w:rPr>
              <w:t> </w:t>
            </w:r>
          </w:p>
        </w:tc>
      </w:tr>
      <w:tr w:rsidR="00EB021E" w:rsidRPr="00E75FF9" w14:paraId="7D6AB165" w14:textId="77777777" w:rsidTr="000B2BB5">
        <w:trPr>
          <w:trHeight w:val="20"/>
        </w:trPr>
        <w:tc>
          <w:tcPr>
            <w:tcW w:w="1046" w:type="pct"/>
            <w:shd w:val="clear" w:color="auto" w:fill="auto"/>
            <w:vAlign w:val="center"/>
            <w:hideMark/>
          </w:tcPr>
          <w:p w14:paraId="5A514F9F" w14:textId="77777777" w:rsidR="00EB021E" w:rsidRPr="00E75FF9" w:rsidRDefault="00EB021E" w:rsidP="00E75FF9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E75FF9">
              <w:rPr>
                <w:color w:val="000000"/>
                <w:lang w:eastAsia="en-US"/>
              </w:rPr>
              <w:t> </w:t>
            </w:r>
          </w:p>
        </w:tc>
        <w:tc>
          <w:tcPr>
            <w:tcW w:w="1141" w:type="pct"/>
            <w:shd w:val="clear" w:color="auto" w:fill="auto"/>
            <w:vAlign w:val="center"/>
            <w:hideMark/>
          </w:tcPr>
          <w:p w14:paraId="7C686C23" w14:textId="77777777" w:rsidR="00EB021E" w:rsidRPr="00E75FF9" w:rsidRDefault="00EB021E" w:rsidP="00E75FF9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E75FF9">
              <w:rPr>
                <w:color w:val="000000"/>
                <w:lang w:eastAsia="en-US"/>
              </w:rPr>
              <w:t> </w:t>
            </w:r>
          </w:p>
        </w:tc>
        <w:tc>
          <w:tcPr>
            <w:tcW w:w="1293" w:type="pct"/>
            <w:shd w:val="clear" w:color="auto" w:fill="auto"/>
            <w:vAlign w:val="center"/>
            <w:hideMark/>
          </w:tcPr>
          <w:p w14:paraId="4D0971B3" w14:textId="77777777" w:rsidR="00EB021E" w:rsidRPr="00E75FF9" w:rsidRDefault="00EB021E" w:rsidP="00E75FF9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E75FF9">
              <w:rPr>
                <w:color w:val="000000"/>
                <w:lang w:eastAsia="en-US"/>
              </w:rPr>
              <w:t> </w:t>
            </w:r>
          </w:p>
        </w:tc>
        <w:tc>
          <w:tcPr>
            <w:tcW w:w="1520" w:type="pct"/>
            <w:shd w:val="clear" w:color="auto" w:fill="auto"/>
            <w:vAlign w:val="center"/>
            <w:hideMark/>
          </w:tcPr>
          <w:p w14:paraId="7E5BCAF2" w14:textId="77777777" w:rsidR="00EB021E" w:rsidRPr="00E75FF9" w:rsidRDefault="00EB021E" w:rsidP="00E75FF9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E75FF9">
              <w:rPr>
                <w:color w:val="000000"/>
                <w:lang w:eastAsia="en-US"/>
              </w:rPr>
              <w:t> </w:t>
            </w:r>
          </w:p>
        </w:tc>
      </w:tr>
      <w:tr w:rsidR="00EB021E" w:rsidRPr="00E75FF9" w14:paraId="573F8528" w14:textId="77777777" w:rsidTr="000B2BB5">
        <w:trPr>
          <w:trHeight w:val="20"/>
        </w:trPr>
        <w:tc>
          <w:tcPr>
            <w:tcW w:w="1046" w:type="pct"/>
            <w:shd w:val="clear" w:color="auto" w:fill="auto"/>
            <w:vAlign w:val="center"/>
            <w:hideMark/>
          </w:tcPr>
          <w:p w14:paraId="01247AEA" w14:textId="77777777" w:rsidR="00EB021E" w:rsidRPr="00E75FF9" w:rsidRDefault="00EB021E" w:rsidP="00E75FF9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E75FF9">
              <w:rPr>
                <w:color w:val="000000"/>
                <w:lang w:eastAsia="en-US"/>
              </w:rPr>
              <w:t> </w:t>
            </w:r>
          </w:p>
        </w:tc>
        <w:tc>
          <w:tcPr>
            <w:tcW w:w="1141" w:type="pct"/>
            <w:shd w:val="clear" w:color="auto" w:fill="auto"/>
            <w:vAlign w:val="center"/>
            <w:hideMark/>
          </w:tcPr>
          <w:p w14:paraId="6F8C0300" w14:textId="77777777" w:rsidR="00EB021E" w:rsidRPr="00E75FF9" w:rsidRDefault="00EB021E" w:rsidP="00E75FF9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E75FF9">
              <w:rPr>
                <w:color w:val="000000"/>
                <w:lang w:eastAsia="en-US"/>
              </w:rPr>
              <w:t> </w:t>
            </w:r>
          </w:p>
        </w:tc>
        <w:tc>
          <w:tcPr>
            <w:tcW w:w="1293" w:type="pct"/>
            <w:shd w:val="clear" w:color="auto" w:fill="auto"/>
            <w:vAlign w:val="center"/>
            <w:hideMark/>
          </w:tcPr>
          <w:p w14:paraId="695C0658" w14:textId="77777777" w:rsidR="00EB021E" w:rsidRPr="00E75FF9" w:rsidRDefault="00EB021E" w:rsidP="00E75FF9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E75FF9">
              <w:rPr>
                <w:color w:val="000000"/>
                <w:lang w:eastAsia="en-US"/>
              </w:rPr>
              <w:t> </w:t>
            </w:r>
          </w:p>
        </w:tc>
        <w:tc>
          <w:tcPr>
            <w:tcW w:w="1520" w:type="pct"/>
            <w:shd w:val="clear" w:color="auto" w:fill="auto"/>
            <w:vAlign w:val="center"/>
            <w:hideMark/>
          </w:tcPr>
          <w:p w14:paraId="0A6C4034" w14:textId="77777777" w:rsidR="00EB021E" w:rsidRPr="00E75FF9" w:rsidRDefault="00EB021E" w:rsidP="00E75FF9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E75FF9">
              <w:rPr>
                <w:color w:val="000000"/>
                <w:lang w:eastAsia="en-US"/>
              </w:rPr>
              <w:t> </w:t>
            </w:r>
          </w:p>
        </w:tc>
      </w:tr>
    </w:tbl>
    <w:p w14:paraId="6EE539FC" w14:textId="63108499" w:rsidR="008E678C" w:rsidRPr="008E678C" w:rsidRDefault="008E678C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6AEE6EA2" w14:textId="77777777" w:rsidR="00CE2B60" w:rsidRDefault="00CE2B60" w:rsidP="006633CD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>Следните земеделски култури, за които съм предоставил документи</w:t>
      </w:r>
      <w:r>
        <w:rPr>
          <w:sz w:val="24"/>
          <w:lang w:eastAsia="en-US"/>
        </w:rPr>
        <w:t xml:space="preserve">, доказващи </w:t>
      </w:r>
      <w:r w:rsidR="006633CD" w:rsidRPr="006633CD">
        <w:rPr>
          <w:sz w:val="24"/>
          <w:lang w:eastAsia="en-US"/>
        </w:rPr>
        <w:t>правно основание за ползване регистрирано в  съответната общинска служба по земеделие</w:t>
      </w:r>
      <w:r w:rsidRPr="00D057AB">
        <w:rPr>
          <w:sz w:val="24"/>
          <w:lang w:eastAsia="en-US"/>
        </w:rPr>
        <w:t>:</w:t>
      </w:r>
    </w:p>
    <w:p w14:paraId="581720E1" w14:textId="4FC7635D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Таблица </w:t>
      </w:r>
      <w:r w:rsidR="000221DE">
        <w:rPr>
          <w:sz w:val="24"/>
          <w:lang w:eastAsia="en-US"/>
        </w:rPr>
        <w:t xml:space="preserve">№ </w:t>
      </w:r>
      <w:r>
        <w:rPr>
          <w:sz w:val="24"/>
          <w:lang w:eastAsia="en-US"/>
        </w:rPr>
        <w:t>3</w:t>
      </w:r>
    </w:p>
    <w:p w14:paraId="3D36CB79" w14:textId="77777777" w:rsidR="00E75FF9" w:rsidRPr="00D057AB" w:rsidRDefault="00E75FF9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tbl>
      <w:tblPr>
        <w:tblW w:w="48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127"/>
        <w:gridCol w:w="2694"/>
        <w:gridCol w:w="2550"/>
      </w:tblGrid>
      <w:tr w:rsidR="00EB021E" w:rsidRPr="00E75FF9" w14:paraId="1E481502" w14:textId="77777777" w:rsidTr="000B2BB5">
        <w:trPr>
          <w:trHeight w:val="20"/>
        </w:trPr>
        <w:tc>
          <w:tcPr>
            <w:tcW w:w="2187" w:type="pct"/>
            <w:gridSpan w:val="2"/>
            <w:shd w:val="clear" w:color="auto" w:fill="auto"/>
            <w:vAlign w:val="center"/>
            <w:hideMark/>
          </w:tcPr>
          <w:p w14:paraId="0D17E5DB" w14:textId="77777777" w:rsidR="00EB021E" w:rsidRPr="00E75FF9" w:rsidRDefault="00EB021E" w:rsidP="00E75FF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E75FF9">
              <w:rPr>
                <w:b/>
                <w:bCs/>
                <w:color w:val="000000"/>
                <w:lang w:eastAsia="en-US"/>
              </w:rPr>
              <w:t>Земеделска култура</w:t>
            </w:r>
          </w:p>
        </w:tc>
        <w:tc>
          <w:tcPr>
            <w:tcW w:w="1445" w:type="pct"/>
            <w:vMerge w:val="restart"/>
            <w:shd w:val="clear" w:color="auto" w:fill="auto"/>
            <w:vAlign w:val="center"/>
            <w:hideMark/>
          </w:tcPr>
          <w:p w14:paraId="68D9B150" w14:textId="7A28A656" w:rsidR="00EB021E" w:rsidRPr="00E75FF9" w:rsidRDefault="00EB021E" w:rsidP="00E75FF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E75FF9">
              <w:rPr>
                <w:b/>
                <w:bCs/>
                <w:color w:val="000000"/>
                <w:lang w:eastAsia="en-US"/>
              </w:rPr>
              <w:t>Номер/а и ЕКАТТЕ на поземлен/и имот/и, където са зас</w:t>
            </w:r>
            <w:r w:rsidRPr="00E75FF9">
              <w:rPr>
                <w:b/>
                <w:bCs/>
                <w:color w:val="000000"/>
                <w:lang w:val="en-US" w:eastAsia="en-US"/>
              </w:rPr>
              <w:t>e</w:t>
            </w:r>
            <w:r w:rsidRPr="00E75FF9">
              <w:rPr>
                <w:b/>
                <w:bCs/>
                <w:color w:val="000000"/>
                <w:lang w:eastAsia="en-US"/>
              </w:rPr>
              <w:t xml:space="preserve">ти </w:t>
            </w:r>
          </w:p>
        </w:tc>
        <w:tc>
          <w:tcPr>
            <w:tcW w:w="1368" w:type="pct"/>
            <w:vMerge w:val="restart"/>
            <w:shd w:val="clear" w:color="auto" w:fill="auto"/>
            <w:vAlign w:val="center"/>
            <w:hideMark/>
          </w:tcPr>
          <w:p w14:paraId="02743118" w14:textId="77777777" w:rsidR="00EB021E" w:rsidRPr="00E75FF9" w:rsidRDefault="00EB021E" w:rsidP="00E75FF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E75FF9">
              <w:rPr>
                <w:b/>
                <w:bCs/>
                <w:color w:val="000000"/>
                <w:lang w:eastAsia="en-US"/>
              </w:rPr>
              <w:t>Площ, служеща за изчисление на СПО (дка)</w:t>
            </w:r>
          </w:p>
        </w:tc>
      </w:tr>
      <w:tr w:rsidR="00EB021E" w:rsidRPr="00E75FF9" w14:paraId="7E2F7965" w14:textId="77777777" w:rsidTr="000B2BB5">
        <w:trPr>
          <w:trHeight w:val="20"/>
        </w:trPr>
        <w:tc>
          <w:tcPr>
            <w:tcW w:w="1046" w:type="pct"/>
            <w:shd w:val="clear" w:color="auto" w:fill="auto"/>
            <w:vAlign w:val="center"/>
            <w:hideMark/>
          </w:tcPr>
          <w:p w14:paraId="4E5AA1CD" w14:textId="77777777" w:rsidR="00EB021E" w:rsidRPr="00E75FF9" w:rsidRDefault="00EB021E" w:rsidP="00E75FF9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E75FF9">
              <w:rPr>
                <w:color w:val="000000"/>
                <w:lang w:eastAsia="en-US"/>
              </w:rPr>
              <w:t xml:space="preserve">Основна </w:t>
            </w:r>
          </w:p>
        </w:tc>
        <w:tc>
          <w:tcPr>
            <w:tcW w:w="1141" w:type="pct"/>
            <w:shd w:val="clear" w:color="auto" w:fill="auto"/>
            <w:vAlign w:val="center"/>
            <w:hideMark/>
          </w:tcPr>
          <w:p w14:paraId="05FE1888" w14:textId="77777777" w:rsidR="00EB021E" w:rsidRPr="00E75FF9" w:rsidRDefault="00EB021E" w:rsidP="00E75FF9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E75FF9">
              <w:rPr>
                <w:color w:val="000000"/>
                <w:lang w:eastAsia="en-US"/>
              </w:rPr>
              <w:t>Междинни/ втори култури</w:t>
            </w:r>
          </w:p>
        </w:tc>
        <w:tc>
          <w:tcPr>
            <w:tcW w:w="1445" w:type="pct"/>
            <w:vMerge/>
            <w:vAlign w:val="center"/>
            <w:hideMark/>
          </w:tcPr>
          <w:p w14:paraId="7FFFD1D3" w14:textId="77777777" w:rsidR="00EB021E" w:rsidRPr="00E75FF9" w:rsidRDefault="00EB021E" w:rsidP="00E75FF9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1368" w:type="pct"/>
            <w:vMerge/>
            <w:vAlign w:val="center"/>
            <w:hideMark/>
          </w:tcPr>
          <w:p w14:paraId="1421833E" w14:textId="77777777" w:rsidR="00EB021E" w:rsidRPr="00E75FF9" w:rsidRDefault="00EB021E" w:rsidP="00E75FF9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</w:tr>
      <w:tr w:rsidR="00EB021E" w:rsidRPr="00E75FF9" w14:paraId="21796DFA" w14:textId="77777777" w:rsidTr="000B2BB5">
        <w:trPr>
          <w:trHeight w:val="20"/>
        </w:trPr>
        <w:tc>
          <w:tcPr>
            <w:tcW w:w="1046" w:type="pct"/>
            <w:shd w:val="clear" w:color="auto" w:fill="auto"/>
            <w:vAlign w:val="center"/>
            <w:hideMark/>
          </w:tcPr>
          <w:p w14:paraId="7E51078E" w14:textId="77777777" w:rsidR="00EB021E" w:rsidRPr="00E75FF9" w:rsidRDefault="00EB021E" w:rsidP="00E75FF9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E75FF9">
              <w:rPr>
                <w:color w:val="000000"/>
                <w:lang w:eastAsia="en-US"/>
              </w:rPr>
              <w:t> </w:t>
            </w:r>
          </w:p>
        </w:tc>
        <w:tc>
          <w:tcPr>
            <w:tcW w:w="1141" w:type="pct"/>
            <w:shd w:val="clear" w:color="auto" w:fill="auto"/>
            <w:vAlign w:val="center"/>
            <w:hideMark/>
          </w:tcPr>
          <w:p w14:paraId="059BDA23" w14:textId="77777777" w:rsidR="00EB021E" w:rsidRPr="00E75FF9" w:rsidRDefault="00EB021E" w:rsidP="00E75FF9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E75FF9">
              <w:rPr>
                <w:color w:val="000000"/>
                <w:lang w:eastAsia="en-US"/>
              </w:rPr>
              <w:t> </w:t>
            </w:r>
          </w:p>
        </w:tc>
        <w:tc>
          <w:tcPr>
            <w:tcW w:w="1445" w:type="pct"/>
            <w:shd w:val="clear" w:color="auto" w:fill="auto"/>
            <w:vAlign w:val="center"/>
            <w:hideMark/>
          </w:tcPr>
          <w:p w14:paraId="470C1475" w14:textId="77777777" w:rsidR="00EB021E" w:rsidRPr="00E75FF9" w:rsidRDefault="00EB021E" w:rsidP="00E75FF9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E75FF9">
              <w:rPr>
                <w:color w:val="000000"/>
                <w:lang w:eastAsia="en-US"/>
              </w:rPr>
              <w:t> </w:t>
            </w:r>
          </w:p>
        </w:tc>
        <w:tc>
          <w:tcPr>
            <w:tcW w:w="1368" w:type="pct"/>
            <w:shd w:val="clear" w:color="auto" w:fill="auto"/>
            <w:vAlign w:val="center"/>
            <w:hideMark/>
          </w:tcPr>
          <w:p w14:paraId="357998A2" w14:textId="77777777" w:rsidR="00EB021E" w:rsidRPr="00E75FF9" w:rsidRDefault="00EB021E" w:rsidP="00E75FF9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E75FF9">
              <w:rPr>
                <w:color w:val="000000"/>
                <w:lang w:eastAsia="en-US"/>
              </w:rPr>
              <w:t> </w:t>
            </w:r>
          </w:p>
        </w:tc>
      </w:tr>
      <w:tr w:rsidR="00EB021E" w:rsidRPr="00E75FF9" w14:paraId="46165CC4" w14:textId="77777777" w:rsidTr="000B2BB5">
        <w:trPr>
          <w:trHeight w:val="20"/>
        </w:trPr>
        <w:tc>
          <w:tcPr>
            <w:tcW w:w="1046" w:type="pct"/>
            <w:shd w:val="clear" w:color="auto" w:fill="auto"/>
            <w:vAlign w:val="center"/>
            <w:hideMark/>
          </w:tcPr>
          <w:p w14:paraId="4A7CE636" w14:textId="77777777" w:rsidR="00EB021E" w:rsidRPr="00E75FF9" w:rsidRDefault="00EB021E" w:rsidP="00E75FF9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E75FF9">
              <w:rPr>
                <w:color w:val="000000"/>
                <w:lang w:eastAsia="en-US"/>
              </w:rPr>
              <w:t> </w:t>
            </w:r>
          </w:p>
        </w:tc>
        <w:tc>
          <w:tcPr>
            <w:tcW w:w="1141" w:type="pct"/>
            <w:shd w:val="clear" w:color="auto" w:fill="auto"/>
            <w:vAlign w:val="center"/>
            <w:hideMark/>
          </w:tcPr>
          <w:p w14:paraId="34989004" w14:textId="77777777" w:rsidR="00EB021E" w:rsidRPr="00E75FF9" w:rsidRDefault="00EB021E" w:rsidP="00E75FF9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E75FF9">
              <w:rPr>
                <w:color w:val="000000"/>
                <w:lang w:eastAsia="en-US"/>
              </w:rPr>
              <w:t> </w:t>
            </w:r>
          </w:p>
        </w:tc>
        <w:tc>
          <w:tcPr>
            <w:tcW w:w="1445" w:type="pct"/>
            <w:shd w:val="clear" w:color="auto" w:fill="auto"/>
            <w:vAlign w:val="center"/>
            <w:hideMark/>
          </w:tcPr>
          <w:p w14:paraId="5BD9C098" w14:textId="77777777" w:rsidR="00EB021E" w:rsidRPr="00E75FF9" w:rsidRDefault="00EB021E" w:rsidP="00E75FF9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E75FF9">
              <w:rPr>
                <w:color w:val="000000"/>
                <w:lang w:eastAsia="en-US"/>
              </w:rPr>
              <w:t> </w:t>
            </w:r>
          </w:p>
        </w:tc>
        <w:tc>
          <w:tcPr>
            <w:tcW w:w="1368" w:type="pct"/>
            <w:shd w:val="clear" w:color="auto" w:fill="auto"/>
            <w:vAlign w:val="center"/>
            <w:hideMark/>
          </w:tcPr>
          <w:p w14:paraId="4BBE6A93" w14:textId="77777777" w:rsidR="00EB021E" w:rsidRPr="00E75FF9" w:rsidRDefault="00EB021E" w:rsidP="00E75FF9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E75FF9">
              <w:rPr>
                <w:color w:val="000000"/>
                <w:lang w:eastAsia="en-US"/>
              </w:rPr>
              <w:t> </w:t>
            </w:r>
          </w:p>
        </w:tc>
      </w:tr>
      <w:tr w:rsidR="00EB021E" w:rsidRPr="00E75FF9" w14:paraId="4640C0F2" w14:textId="77777777" w:rsidTr="000B2BB5">
        <w:trPr>
          <w:trHeight w:val="20"/>
        </w:trPr>
        <w:tc>
          <w:tcPr>
            <w:tcW w:w="1046" w:type="pct"/>
            <w:shd w:val="clear" w:color="auto" w:fill="auto"/>
            <w:vAlign w:val="center"/>
            <w:hideMark/>
          </w:tcPr>
          <w:p w14:paraId="62F1A2A5" w14:textId="77777777" w:rsidR="00EB021E" w:rsidRPr="00E75FF9" w:rsidRDefault="00EB021E" w:rsidP="00E75FF9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E75FF9">
              <w:rPr>
                <w:color w:val="000000"/>
                <w:lang w:eastAsia="en-US"/>
              </w:rPr>
              <w:t> </w:t>
            </w:r>
          </w:p>
        </w:tc>
        <w:tc>
          <w:tcPr>
            <w:tcW w:w="1141" w:type="pct"/>
            <w:shd w:val="clear" w:color="auto" w:fill="auto"/>
            <w:vAlign w:val="center"/>
            <w:hideMark/>
          </w:tcPr>
          <w:p w14:paraId="6AF96CCE" w14:textId="77777777" w:rsidR="00EB021E" w:rsidRPr="00E75FF9" w:rsidRDefault="00EB021E" w:rsidP="00E75FF9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E75FF9">
              <w:rPr>
                <w:color w:val="000000"/>
                <w:lang w:eastAsia="en-US"/>
              </w:rPr>
              <w:t> </w:t>
            </w:r>
          </w:p>
        </w:tc>
        <w:tc>
          <w:tcPr>
            <w:tcW w:w="1445" w:type="pct"/>
            <w:shd w:val="clear" w:color="auto" w:fill="auto"/>
            <w:vAlign w:val="center"/>
            <w:hideMark/>
          </w:tcPr>
          <w:p w14:paraId="7DD00502" w14:textId="77777777" w:rsidR="00EB021E" w:rsidRPr="00E75FF9" w:rsidRDefault="00EB021E" w:rsidP="00E75FF9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E75FF9">
              <w:rPr>
                <w:color w:val="000000"/>
                <w:lang w:eastAsia="en-US"/>
              </w:rPr>
              <w:t> </w:t>
            </w:r>
          </w:p>
        </w:tc>
        <w:tc>
          <w:tcPr>
            <w:tcW w:w="1368" w:type="pct"/>
            <w:shd w:val="clear" w:color="auto" w:fill="auto"/>
            <w:vAlign w:val="center"/>
            <w:hideMark/>
          </w:tcPr>
          <w:p w14:paraId="305D0667" w14:textId="77777777" w:rsidR="00EB021E" w:rsidRPr="00E75FF9" w:rsidRDefault="00EB021E" w:rsidP="00E75FF9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E75FF9">
              <w:rPr>
                <w:color w:val="000000"/>
                <w:lang w:eastAsia="en-US"/>
              </w:rPr>
              <w:t> </w:t>
            </w:r>
          </w:p>
        </w:tc>
      </w:tr>
    </w:tbl>
    <w:p w14:paraId="69D078AE" w14:textId="370672FD" w:rsidR="008E678C" w:rsidRPr="008E678C" w:rsidRDefault="008E678C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4636A36B" w14:textId="4EBA4BA1" w:rsidR="008E678C" w:rsidRPr="00902F13" w:rsidRDefault="00CE2B60" w:rsidP="008E678C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left="0" w:firstLine="0"/>
        <w:jc w:val="both"/>
        <w:rPr>
          <w:sz w:val="24"/>
          <w:lang w:eastAsia="en-US"/>
        </w:rPr>
      </w:pPr>
      <w:r w:rsidRPr="00902F13">
        <w:rPr>
          <w:sz w:val="24"/>
          <w:lang w:eastAsia="en-US"/>
        </w:rPr>
        <w:t>Следните видове животни, за които към анкетната карта съм приложил</w:t>
      </w:r>
      <w:r w:rsidRPr="00902F13">
        <w:t xml:space="preserve"> </w:t>
      </w:r>
      <w:r w:rsidRPr="00902F13">
        <w:rPr>
          <w:sz w:val="24"/>
          <w:lang w:eastAsia="en-US"/>
        </w:rPr>
        <w:t>опис, заверен от официален ветеринарен лекар не по-рано от 1 месец преди датата на подаване на проектното предложение и/или съм регистрирал в ИСАК:</w:t>
      </w:r>
    </w:p>
    <w:p w14:paraId="39281BF5" w14:textId="44E32AB2" w:rsidR="00CE2B60" w:rsidRPr="00902F13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902F13">
        <w:rPr>
          <w:sz w:val="24"/>
          <w:lang w:eastAsia="en-US"/>
        </w:rPr>
        <w:t xml:space="preserve">Таблица </w:t>
      </w:r>
      <w:r w:rsidR="002A699D" w:rsidRPr="00902F13">
        <w:rPr>
          <w:sz w:val="24"/>
          <w:lang w:eastAsia="en-US"/>
        </w:rPr>
        <w:t xml:space="preserve">№ </w:t>
      </w:r>
      <w:r w:rsidRPr="00902F13">
        <w:rPr>
          <w:sz w:val="24"/>
          <w:lang w:eastAsia="en-US"/>
        </w:rPr>
        <w:t>4</w:t>
      </w:r>
    </w:p>
    <w:tbl>
      <w:tblPr>
        <w:tblW w:w="48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5"/>
        <w:gridCol w:w="1629"/>
        <w:gridCol w:w="2608"/>
      </w:tblGrid>
      <w:tr w:rsidR="00902F13" w:rsidRPr="00902F13" w14:paraId="7A56837D" w14:textId="77777777" w:rsidTr="000B2BB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52C568E9" w14:textId="77777777" w:rsidR="00CE2B60" w:rsidRPr="00902F13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lang w:val="en-US" w:eastAsia="en-US"/>
              </w:rPr>
            </w:pPr>
            <w:r w:rsidRPr="00902F13">
              <w:rPr>
                <w:b/>
                <w:bCs/>
                <w:lang w:eastAsia="en-US"/>
              </w:rPr>
              <w:t>ЖИВОТНИ</w:t>
            </w:r>
          </w:p>
        </w:tc>
      </w:tr>
      <w:tr w:rsidR="00902F13" w:rsidRPr="00902F13" w14:paraId="022AC370" w14:textId="77777777" w:rsidTr="000B2BB5">
        <w:trPr>
          <w:trHeight w:val="20"/>
        </w:trPr>
        <w:tc>
          <w:tcPr>
            <w:tcW w:w="2727" w:type="pct"/>
            <w:shd w:val="clear" w:color="auto" w:fill="auto"/>
            <w:vAlign w:val="center"/>
            <w:hideMark/>
          </w:tcPr>
          <w:p w14:paraId="63FF523C" w14:textId="77777777" w:rsidR="00CE2B60" w:rsidRPr="00902F13" w:rsidRDefault="00CE2B60" w:rsidP="00067DFD">
            <w:pPr>
              <w:widowControl/>
              <w:autoSpaceDE/>
              <w:autoSpaceDN/>
              <w:adjustRightInd/>
              <w:jc w:val="center"/>
              <w:rPr>
                <w:lang w:val="en-US" w:eastAsia="en-US"/>
              </w:rPr>
            </w:pPr>
            <w:r w:rsidRPr="00902F13">
              <w:rPr>
                <w:lang w:eastAsia="en-US"/>
              </w:rPr>
              <w:t>Вид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5502C381" w14:textId="77777777" w:rsidR="00CE2B60" w:rsidRPr="00902F13" w:rsidRDefault="00CE2B60" w:rsidP="00067DFD">
            <w:pPr>
              <w:widowControl/>
              <w:autoSpaceDE/>
              <w:autoSpaceDN/>
              <w:adjustRightInd/>
              <w:ind w:left="360" w:hanging="360"/>
              <w:jc w:val="center"/>
              <w:rPr>
                <w:lang w:eastAsia="en-US"/>
              </w:rPr>
            </w:pPr>
            <w:r w:rsidRPr="00902F13">
              <w:rPr>
                <w:lang w:val="en-US" w:eastAsia="en-US"/>
              </w:rPr>
              <w:t>Мярка</w:t>
            </w:r>
            <w:r w:rsidRPr="00902F13">
              <w:rPr>
                <w:lang w:eastAsia="en-US"/>
              </w:rPr>
              <w:t>/Брой</w:t>
            </w:r>
            <w:r w:rsidRPr="00902F13">
              <w:rPr>
                <w:i/>
                <w:lang w:eastAsia="en-US"/>
              </w:rPr>
              <w:t>*</w:t>
            </w:r>
          </w:p>
        </w:tc>
        <w:tc>
          <w:tcPr>
            <w:tcW w:w="1399" w:type="pct"/>
            <w:shd w:val="clear" w:color="auto" w:fill="auto"/>
            <w:vAlign w:val="center"/>
            <w:hideMark/>
          </w:tcPr>
          <w:p w14:paraId="6613016E" w14:textId="77777777" w:rsidR="00CE2B60" w:rsidRPr="00902F13" w:rsidRDefault="00CE2B60" w:rsidP="00067DFD">
            <w:pPr>
              <w:widowControl/>
              <w:autoSpaceDE/>
              <w:autoSpaceDN/>
              <w:adjustRightInd/>
              <w:jc w:val="center"/>
              <w:rPr>
                <w:lang w:val="en-US" w:eastAsia="en-US"/>
              </w:rPr>
            </w:pPr>
            <w:r w:rsidRPr="00902F13">
              <w:rPr>
                <w:lang w:eastAsia="en-US"/>
              </w:rPr>
              <w:t>Количество</w:t>
            </w:r>
          </w:p>
        </w:tc>
      </w:tr>
      <w:tr w:rsidR="00902F13" w:rsidRPr="00902F13" w14:paraId="4E2DFF46" w14:textId="77777777" w:rsidTr="000B2BB5">
        <w:trPr>
          <w:trHeight w:val="20"/>
        </w:trPr>
        <w:tc>
          <w:tcPr>
            <w:tcW w:w="2727" w:type="pct"/>
            <w:shd w:val="clear" w:color="auto" w:fill="auto"/>
            <w:vAlign w:val="center"/>
            <w:hideMark/>
          </w:tcPr>
          <w:p w14:paraId="3D98576F" w14:textId="77777777" w:rsidR="00CE2B60" w:rsidRPr="00902F13" w:rsidRDefault="00CE2B60" w:rsidP="00067DFD">
            <w:pPr>
              <w:widowControl/>
              <w:autoSpaceDE/>
              <w:autoSpaceDN/>
              <w:adjustRightInd/>
              <w:jc w:val="both"/>
              <w:rPr>
                <w:lang w:val="en-US" w:eastAsia="en-US"/>
              </w:rPr>
            </w:pPr>
            <w:r w:rsidRPr="00902F13">
              <w:rPr>
                <w:lang w:eastAsia="en-US"/>
              </w:rPr>
              <w:t> 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185F1C90" w14:textId="77777777" w:rsidR="00CE2B60" w:rsidRPr="00902F13" w:rsidRDefault="00CE2B60" w:rsidP="00067DFD">
            <w:pPr>
              <w:widowControl/>
              <w:autoSpaceDE/>
              <w:autoSpaceDN/>
              <w:adjustRightInd/>
              <w:jc w:val="both"/>
              <w:rPr>
                <w:lang w:val="en-US" w:eastAsia="en-US"/>
              </w:rPr>
            </w:pPr>
            <w:r w:rsidRPr="00902F13">
              <w:rPr>
                <w:lang w:val="en-US" w:eastAsia="en-US"/>
              </w:rPr>
              <w:t> </w:t>
            </w:r>
          </w:p>
        </w:tc>
        <w:tc>
          <w:tcPr>
            <w:tcW w:w="1399" w:type="pct"/>
            <w:shd w:val="clear" w:color="auto" w:fill="auto"/>
            <w:vAlign w:val="center"/>
            <w:hideMark/>
          </w:tcPr>
          <w:p w14:paraId="13D785A0" w14:textId="77777777" w:rsidR="00CE2B60" w:rsidRPr="00902F13" w:rsidRDefault="00CE2B60" w:rsidP="00067DFD">
            <w:pPr>
              <w:widowControl/>
              <w:autoSpaceDE/>
              <w:autoSpaceDN/>
              <w:adjustRightInd/>
              <w:jc w:val="both"/>
              <w:rPr>
                <w:lang w:val="en-US" w:eastAsia="en-US"/>
              </w:rPr>
            </w:pPr>
            <w:r w:rsidRPr="00902F13">
              <w:rPr>
                <w:lang w:eastAsia="en-US"/>
              </w:rPr>
              <w:t> </w:t>
            </w:r>
          </w:p>
        </w:tc>
      </w:tr>
      <w:tr w:rsidR="00902F13" w:rsidRPr="00902F13" w14:paraId="4138B2BF" w14:textId="77777777" w:rsidTr="000B2BB5">
        <w:trPr>
          <w:trHeight w:val="20"/>
        </w:trPr>
        <w:tc>
          <w:tcPr>
            <w:tcW w:w="2727" w:type="pct"/>
            <w:shd w:val="clear" w:color="auto" w:fill="auto"/>
            <w:vAlign w:val="center"/>
            <w:hideMark/>
          </w:tcPr>
          <w:p w14:paraId="55A70A74" w14:textId="77777777" w:rsidR="00CE2B60" w:rsidRPr="00902F13" w:rsidRDefault="00CE2B60" w:rsidP="00067DFD">
            <w:pPr>
              <w:widowControl/>
              <w:autoSpaceDE/>
              <w:autoSpaceDN/>
              <w:adjustRightInd/>
              <w:jc w:val="both"/>
              <w:rPr>
                <w:lang w:val="en-US" w:eastAsia="en-US"/>
              </w:rPr>
            </w:pPr>
            <w:r w:rsidRPr="00902F13">
              <w:rPr>
                <w:lang w:eastAsia="en-US"/>
              </w:rPr>
              <w:t> 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0448DECF" w14:textId="77777777" w:rsidR="00CE2B60" w:rsidRPr="00902F13" w:rsidRDefault="00CE2B60" w:rsidP="00067DFD">
            <w:pPr>
              <w:widowControl/>
              <w:autoSpaceDE/>
              <w:autoSpaceDN/>
              <w:adjustRightInd/>
              <w:jc w:val="both"/>
              <w:rPr>
                <w:lang w:val="en-US" w:eastAsia="en-US"/>
              </w:rPr>
            </w:pPr>
            <w:r w:rsidRPr="00902F13">
              <w:rPr>
                <w:lang w:val="en-US" w:eastAsia="en-US"/>
              </w:rPr>
              <w:t> </w:t>
            </w:r>
          </w:p>
        </w:tc>
        <w:tc>
          <w:tcPr>
            <w:tcW w:w="1399" w:type="pct"/>
            <w:shd w:val="clear" w:color="auto" w:fill="auto"/>
            <w:vAlign w:val="center"/>
            <w:hideMark/>
          </w:tcPr>
          <w:p w14:paraId="7A98566E" w14:textId="77777777" w:rsidR="00CE2B60" w:rsidRPr="00902F13" w:rsidRDefault="00CE2B60" w:rsidP="00067DFD">
            <w:pPr>
              <w:widowControl/>
              <w:autoSpaceDE/>
              <w:autoSpaceDN/>
              <w:adjustRightInd/>
              <w:jc w:val="both"/>
              <w:rPr>
                <w:lang w:val="en-US" w:eastAsia="en-US"/>
              </w:rPr>
            </w:pPr>
            <w:r w:rsidRPr="00902F13">
              <w:rPr>
                <w:lang w:eastAsia="en-US"/>
              </w:rPr>
              <w:t> </w:t>
            </w:r>
          </w:p>
        </w:tc>
      </w:tr>
    </w:tbl>
    <w:p w14:paraId="372E1BBC" w14:textId="77777777" w:rsidR="00CE2B60" w:rsidRPr="00902F13" w:rsidRDefault="00CE2B60" w:rsidP="00CE2B60">
      <w:pPr>
        <w:widowControl/>
        <w:autoSpaceDE/>
        <w:autoSpaceDN/>
        <w:adjustRightInd/>
        <w:spacing w:line="276" w:lineRule="auto"/>
        <w:jc w:val="both"/>
        <w:rPr>
          <w:i/>
          <w:lang w:eastAsia="en-US"/>
        </w:rPr>
      </w:pPr>
      <w:r w:rsidRPr="00902F13">
        <w:rPr>
          <w:i/>
          <w:lang w:eastAsia="en-US"/>
        </w:rPr>
        <w:t>*Площта на калифорнийски червеи и охлюви се отбелязва в кв.м</w:t>
      </w:r>
    </w:p>
    <w:p w14:paraId="3FE615BA" w14:textId="77777777" w:rsidR="000D7FCB" w:rsidRPr="00902F13" w:rsidRDefault="000D7FCB" w:rsidP="000D7FCB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5BD3D885" w14:textId="77777777" w:rsidR="006F7268" w:rsidRDefault="006F7268" w:rsidP="006F7268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left="0" w:firstLine="0"/>
        <w:jc w:val="both"/>
        <w:rPr>
          <w:sz w:val="24"/>
          <w:lang w:eastAsia="en-US"/>
        </w:rPr>
      </w:pPr>
      <w:r w:rsidRPr="00902F13">
        <w:rPr>
          <w:sz w:val="24"/>
          <w:lang w:eastAsia="en-US"/>
        </w:rPr>
        <w:t xml:space="preserve">Следните видове животни, за </w:t>
      </w:r>
      <w:r w:rsidRPr="00D057AB">
        <w:rPr>
          <w:sz w:val="24"/>
          <w:lang w:eastAsia="en-US"/>
        </w:rPr>
        <w:t xml:space="preserve">които към </w:t>
      </w:r>
      <w:r>
        <w:rPr>
          <w:sz w:val="24"/>
          <w:lang w:eastAsia="en-US"/>
        </w:rPr>
        <w:t xml:space="preserve">проектното предложение съм приложил протокол </w:t>
      </w:r>
      <w:r>
        <w:rPr>
          <w:iCs/>
          <w:sz w:val="24"/>
          <w:szCs w:val="24"/>
        </w:rPr>
        <w:t xml:space="preserve">за унищожаване/убиване на животни по образец </w:t>
      </w:r>
      <w:r w:rsidRPr="001E1F14">
        <w:rPr>
          <w:iCs/>
          <w:sz w:val="24"/>
          <w:szCs w:val="24"/>
        </w:rPr>
        <w:t>на изпълнителния директор на БАБХ</w:t>
      </w:r>
      <w:r w:rsidRPr="00D057AB">
        <w:rPr>
          <w:sz w:val="24"/>
          <w:lang w:eastAsia="en-US"/>
        </w:rPr>
        <w:t>:</w:t>
      </w:r>
    </w:p>
    <w:p w14:paraId="0ECEA5C9" w14:textId="77777777" w:rsidR="000D7FCB" w:rsidRPr="002A699D" w:rsidRDefault="000D7FCB" w:rsidP="000D7FCB">
      <w:pPr>
        <w:widowControl/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</w:p>
    <w:p w14:paraId="3942F748" w14:textId="628BFE0C" w:rsidR="000D7FCB" w:rsidRPr="00D057AB" w:rsidRDefault="000D7FCB" w:rsidP="000D7FCB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>Таблица № 4</w:t>
      </w:r>
      <w:r w:rsidR="00403FF7">
        <w:rPr>
          <w:sz w:val="24"/>
          <w:lang w:eastAsia="en-US"/>
        </w:rPr>
        <w:t>.1</w:t>
      </w:r>
      <w:r w:rsidR="0089257D">
        <w:rPr>
          <w:sz w:val="24"/>
          <w:lang w:eastAsia="en-US"/>
        </w:rPr>
        <w:t>*</w:t>
      </w:r>
    </w:p>
    <w:tbl>
      <w:tblPr>
        <w:tblW w:w="48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5"/>
        <w:gridCol w:w="1629"/>
        <w:gridCol w:w="2608"/>
      </w:tblGrid>
      <w:tr w:rsidR="000D7FCB" w:rsidRPr="00C77800" w14:paraId="2354B509" w14:textId="77777777" w:rsidTr="000B2BB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59155B19" w14:textId="77777777" w:rsidR="000D7FCB" w:rsidRPr="00C77800" w:rsidRDefault="000D7FCB" w:rsidP="00992A8A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ЖИВОТНИ</w:t>
            </w:r>
          </w:p>
        </w:tc>
      </w:tr>
      <w:tr w:rsidR="000D7FCB" w:rsidRPr="00C77800" w14:paraId="237493F2" w14:textId="77777777" w:rsidTr="000B2BB5">
        <w:trPr>
          <w:trHeight w:val="20"/>
        </w:trPr>
        <w:tc>
          <w:tcPr>
            <w:tcW w:w="2727" w:type="pct"/>
            <w:shd w:val="clear" w:color="auto" w:fill="auto"/>
            <w:vAlign w:val="center"/>
            <w:hideMark/>
          </w:tcPr>
          <w:p w14:paraId="03B1E3C7" w14:textId="77777777" w:rsidR="000D7FCB" w:rsidRPr="00C77800" w:rsidRDefault="000D7FCB" w:rsidP="00992A8A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Вид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5A7C0409" w14:textId="77777777" w:rsidR="000D7FCB" w:rsidRPr="00C77800" w:rsidRDefault="000D7FCB" w:rsidP="00992A8A">
            <w:pPr>
              <w:widowControl/>
              <w:autoSpaceDE/>
              <w:autoSpaceDN/>
              <w:adjustRightInd/>
              <w:ind w:left="360" w:hanging="360"/>
              <w:jc w:val="center"/>
              <w:rPr>
                <w:color w:val="000000"/>
                <w:lang w:eastAsia="en-US"/>
              </w:rPr>
            </w:pPr>
            <w:r w:rsidRPr="00C77800">
              <w:rPr>
                <w:color w:val="000000"/>
                <w:lang w:val="en-US" w:eastAsia="en-US"/>
              </w:rPr>
              <w:t>Мярка</w:t>
            </w:r>
            <w:r w:rsidRPr="00C77800">
              <w:rPr>
                <w:color w:val="000000"/>
                <w:lang w:eastAsia="en-US"/>
              </w:rPr>
              <w:t>/Брой</w:t>
            </w:r>
            <w:r w:rsidRPr="00C77800">
              <w:rPr>
                <w:i/>
                <w:lang w:eastAsia="en-US"/>
              </w:rPr>
              <w:t>*</w:t>
            </w:r>
          </w:p>
        </w:tc>
        <w:tc>
          <w:tcPr>
            <w:tcW w:w="1399" w:type="pct"/>
            <w:shd w:val="clear" w:color="auto" w:fill="auto"/>
            <w:vAlign w:val="center"/>
            <w:hideMark/>
          </w:tcPr>
          <w:p w14:paraId="62B3B6B1" w14:textId="77777777" w:rsidR="000D7FCB" w:rsidRPr="00C77800" w:rsidRDefault="000D7FCB" w:rsidP="00992A8A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Количество</w:t>
            </w:r>
          </w:p>
        </w:tc>
      </w:tr>
      <w:tr w:rsidR="000D7FCB" w:rsidRPr="00C77800" w14:paraId="30849678" w14:textId="77777777" w:rsidTr="000B2BB5">
        <w:trPr>
          <w:trHeight w:val="20"/>
        </w:trPr>
        <w:tc>
          <w:tcPr>
            <w:tcW w:w="2727" w:type="pct"/>
            <w:shd w:val="clear" w:color="auto" w:fill="auto"/>
            <w:vAlign w:val="center"/>
            <w:hideMark/>
          </w:tcPr>
          <w:p w14:paraId="4A5C771E" w14:textId="77777777" w:rsidR="000D7FCB" w:rsidRPr="00C77800" w:rsidRDefault="000D7FCB" w:rsidP="00992A8A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58528952" w14:textId="77777777" w:rsidR="000D7FCB" w:rsidRPr="00C77800" w:rsidRDefault="000D7FCB" w:rsidP="00992A8A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399" w:type="pct"/>
            <w:shd w:val="clear" w:color="auto" w:fill="auto"/>
            <w:vAlign w:val="center"/>
            <w:hideMark/>
          </w:tcPr>
          <w:p w14:paraId="716AFD4E" w14:textId="77777777" w:rsidR="000D7FCB" w:rsidRPr="00C77800" w:rsidRDefault="000D7FCB" w:rsidP="00992A8A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0D7FCB" w:rsidRPr="00C77800" w14:paraId="737250A3" w14:textId="77777777" w:rsidTr="000B2BB5">
        <w:trPr>
          <w:trHeight w:val="20"/>
        </w:trPr>
        <w:tc>
          <w:tcPr>
            <w:tcW w:w="2727" w:type="pct"/>
            <w:shd w:val="clear" w:color="auto" w:fill="auto"/>
            <w:vAlign w:val="center"/>
            <w:hideMark/>
          </w:tcPr>
          <w:p w14:paraId="698D3A41" w14:textId="77777777" w:rsidR="000D7FCB" w:rsidRPr="00C77800" w:rsidRDefault="000D7FCB" w:rsidP="00992A8A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874" w:type="pct"/>
            <w:shd w:val="clear" w:color="auto" w:fill="auto"/>
            <w:vAlign w:val="center"/>
            <w:hideMark/>
          </w:tcPr>
          <w:p w14:paraId="6A00C673" w14:textId="77777777" w:rsidR="000D7FCB" w:rsidRPr="00C77800" w:rsidRDefault="000D7FCB" w:rsidP="00992A8A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399" w:type="pct"/>
            <w:shd w:val="clear" w:color="auto" w:fill="auto"/>
            <w:vAlign w:val="center"/>
            <w:hideMark/>
          </w:tcPr>
          <w:p w14:paraId="3ACA06C4" w14:textId="77777777" w:rsidR="000D7FCB" w:rsidRPr="00C77800" w:rsidRDefault="000D7FCB" w:rsidP="00992A8A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</w:tbl>
    <w:p w14:paraId="7EEAC6AC" w14:textId="6073568F" w:rsidR="002F30ED" w:rsidRDefault="005D1EF1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  <w:r>
        <w:rPr>
          <w:i/>
          <w:lang w:eastAsia="en-US"/>
        </w:rPr>
        <w:t xml:space="preserve">* </w:t>
      </w:r>
      <w:r w:rsidR="0089257D">
        <w:rPr>
          <w:i/>
          <w:lang w:eastAsia="en-US"/>
        </w:rPr>
        <w:t>Таблицата се попълва при условие, че е изпълнено изискването по</w:t>
      </w:r>
      <w:r>
        <w:rPr>
          <w:i/>
          <w:lang w:eastAsia="en-US"/>
        </w:rPr>
        <w:t xml:space="preserve"> т</w:t>
      </w:r>
      <w:r w:rsidR="0078225A">
        <w:rPr>
          <w:i/>
          <w:lang w:eastAsia="en-US"/>
        </w:rPr>
        <w:t>. 4</w:t>
      </w:r>
      <w:r w:rsidR="0089257D">
        <w:rPr>
          <w:i/>
          <w:lang w:eastAsia="en-US"/>
        </w:rPr>
        <w:t xml:space="preserve"> от Раздел 11.1 „Критерии за допустимост на кандидатите“ към Условията за кандидатстване</w:t>
      </w:r>
    </w:p>
    <w:p w14:paraId="0FD4AA5A" w14:textId="2F3BBC94" w:rsidR="008E678C" w:rsidRDefault="008E678C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21BE52C8" w14:textId="1D7A9468" w:rsidR="000221DE" w:rsidRDefault="000221DE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029C13C8" w14:textId="77777777" w:rsidR="000221DE" w:rsidRPr="008E678C" w:rsidRDefault="000221DE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6C97E787" w14:textId="29CCDDAF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lastRenderedPageBreak/>
        <w:t xml:space="preserve">Таблица </w:t>
      </w:r>
      <w:r w:rsidR="000221DE">
        <w:rPr>
          <w:sz w:val="24"/>
          <w:lang w:eastAsia="en-US"/>
        </w:rPr>
        <w:t xml:space="preserve">№ </w:t>
      </w:r>
      <w:r>
        <w:rPr>
          <w:sz w:val="24"/>
          <w:lang w:eastAsia="en-US"/>
        </w:rPr>
        <w:t>4.</w:t>
      </w:r>
      <w:r w:rsidR="00403FF7">
        <w:rPr>
          <w:sz w:val="24"/>
          <w:lang w:eastAsia="en-US"/>
        </w:rPr>
        <w:t>2</w:t>
      </w:r>
    </w:p>
    <w:tbl>
      <w:tblPr>
        <w:tblW w:w="48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4"/>
        <w:gridCol w:w="5336"/>
        <w:gridCol w:w="2972"/>
      </w:tblGrid>
      <w:tr w:rsidR="00CE2B60" w:rsidRPr="00C77800" w14:paraId="26B170F3" w14:textId="77777777" w:rsidTr="000B2BB5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1A9A260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УШНИ МАРКИ НА ЖИВОТНИТЕ</w:t>
            </w:r>
          </w:p>
        </w:tc>
      </w:tr>
      <w:tr w:rsidR="00CE2B60" w:rsidRPr="00C77800" w14:paraId="56C6E6FF" w14:textId="77777777" w:rsidTr="000B2BB5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0046D9A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№ по ред</w:t>
            </w:r>
          </w:p>
        </w:tc>
        <w:tc>
          <w:tcPr>
            <w:tcW w:w="2862" w:type="pct"/>
            <w:shd w:val="clear" w:color="auto" w:fill="auto"/>
            <w:vAlign w:val="center"/>
            <w:hideMark/>
          </w:tcPr>
          <w:p w14:paraId="39194239" w14:textId="77777777" w:rsidR="00CE2B60" w:rsidRPr="003E74F7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eastAsia="en-US"/>
              </w:rPr>
            </w:pPr>
            <w:r w:rsidRPr="003E74F7">
              <w:rPr>
                <w:color w:val="000000"/>
                <w:lang w:eastAsia="en-US"/>
              </w:rPr>
              <w:t>Вид животни</w:t>
            </w:r>
          </w:p>
        </w:tc>
        <w:tc>
          <w:tcPr>
            <w:tcW w:w="1594" w:type="pct"/>
            <w:shd w:val="clear" w:color="auto" w:fill="auto"/>
            <w:vAlign w:val="center"/>
            <w:hideMark/>
          </w:tcPr>
          <w:p w14:paraId="190E5B07" w14:textId="43740922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Номер на ушна марка</w:t>
            </w:r>
            <w:r w:rsidR="00403FF7">
              <w:rPr>
                <w:color w:val="000000"/>
                <w:lang w:eastAsia="en-US"/>
              </w:rPr>
              <w:t>/Електронни средства за идентификация</w:t>
            </w:r>
          </w:p>
        </w:tc>
      </w:tr>
      <w:tr w:rsidR="00CE2B60" w:rsidRPr="00C77800" w14:paraId="1A1B8ADC" w14:textId="77777777" w:rsidTr="000B2BB5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27989B1B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2862" w:type="pct"/>
            <w:shd w:val="clear" w:color="auto" w:fill="auto"/>
            <w:vAlign w:val="center"/>
            <w:hideMark/>
          </w:tcPr>
          <w:p w14:paraId="248325D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594" w:type="pct"/>
            <w:shd w:val="clear" w:color="auto" w:fill="auto"/>
            <w:vAlign w:val="center"/>
            <w:hideMark/>
          </w:tcPr>
          <w:p w14:paraId="564E6F9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479B6DE0" w14:textId="77777777" w:rsidTr="000B2BB5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2DAAEAB2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2862" w:type="pct"/>
            <w:shd w:val="clear" w:color="auto" w:fill="auto"/>
            <w:vAlign w:val="center"/>
            <w:hideMark/>
          </w:tcPr>
          <w:p w14:paraId="10FA812A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594" w:type="pct"/>
            <w:shd w:val="clear" w:color="auto" w:fill="auto"/>
            <w:vAlign w:val="center"/>
            <w:hideMark/>
          </w:tcPr>
          <w:p w14:paraId="7539DB3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7F92EDE8" w14:textId="77777777" w:rsidTr="000B2BB5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30D2FA53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2862" w:type="pct"/>
            <w:shd w:val="clear" w:color="auto" w:fill="auto"/>
            <w:vAlign w:val="center"/>
            <w:hideMark/>
          </w:tcPr>
          <w:p w14:paraId="28DA14BA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594" w:type="pct"/>
            <w:shd w:val="clear" w:color="auto" w:fill="auto"/>
            <w:vAlign w:val="center"/>
            <w:hideMark/>
          </w:tcPr>
          <w:p w14:paraId="5159DD7D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</w:tbl>
    <w:p w14:paraId="42BDD3E5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0776C05A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71BDED19" w14:textId="77777777" w:rsidR="00CE2B60" w:rsidRPr="00D057AB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1E3DBEF6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>дата…….…….</w:t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  <w:t>Декларатор………………….…….</w:t>
      </w:r>
    </w:p>
    <w:p w14:paraId="41D3A5FB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>гр……..………</w:t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  <w:t xml:space="preserve"> подпис, печат</w:t>
      </w:r>
    </w:p>
    <w:p w14:paraId="6F935404" w14:textId="77777777" w:rsidR="007C0B32" w:rsidRDefault="007C0B32"/>
    <w:sectPr w:rsidR="007C0B32" w:rsidSect="009954BC">
      <w:headerReference w:type="default" r:id="rId9"/>
      <w:pgSz w:w="12240" w:h="15840"/>
      <w:pgMar w:top="1135" w:right="1417" w:bottom="1417" w:left="1417" w:header="720" w:footer="720" w:gutter="0"/>
      <w:cols w:space="720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CD63FB1" w15:done="0"/>
  <w15:commentEx w15:paraId="5A7FE99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56A721" w14:textId="77777777" w:rsidR="005D5DDE" w:rsidRDefault="005D5DDE" w:rsidP="004B1285">
      <w:r>
        <w:separator/>
      </w:r>
    </w:p>
  </w:endnote>
  <w:endnote w:type="continuationSeparator" w:id="0">
    <w:p w14:paraId="6221E8CA" w14:textId="77777777" w:rsidR="005D5DDE" w:rsidRDefault="005D5DDE" w:rsidP="004B1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607904" w14:textId="77777777" w:rsidR="005D5DDE" w:rsidRDefault="005D5DDE" w:rsidP="004B1285">
      <w:r>
        <w:separator/>
      </w:r>
    </w:p>
  </w:footnote>
  <w:footnote w:type="continuationSeparator" w:id="0">
    <w:p w14:paraId="5759D1CD" w14:textId="77777777" w:rsidR="005D5DDE" w:rsidRDefault="005D5DDE" w:rsidP="004B12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BA5249" w14:textId="77777777" w:rsidR="004B1285" w:rsidRDefault="004B1285" w:rsidP="004B1285">
    <w:pPr>
      <w:pStyle w:val="Header"/>
    </w:pPr>
  </w:p>
  <w:p w14:paraId="41F3B434" w14:textId="77777777" w:rsidR="004B1285" w:rsidRDefault="004B12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lbena Aleksandrova Ivanova">
    <w15:presenceInfo w15:providerId="None" w15:userId="Albena Aleksandrova Ivan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B60"/>
    <w:rsid w:val="000042C7"/>
    <w:rsid w:val="000139D7"/>
    <w:rsid w:val="00021092"/>
    <w:rsid w:val="000221DE"/>
    <w:rsid w:val="00026720"/>
    <w:rsid w:val="000B2BB5"/>
    <w:rsid w:val="000D7FCB"/>
    <w:rsid w:val="00127433"/>
    <w:rsid w:val="00175681"/>
    <w:rsid w:val="0019306F"/>
    <w:rsid w:val="001A1BD3"/>
    <w:rsid w:val="001E7D59"/>
    <w:rsid w:val="00205F51"/>
    <w:rsid w:val="00241DD3"/>
    <w:rsid w:val="002A699D"/>
    <w:rsid w:val="002D329B"/>
    <w:rsid w:val="002F30ED"/>
    <w:rsid w:val="003054DB"/>
    <w:rsid w:val="00334C9D"/>
    <w:rsid w:val="00350147"/>
    <w:rsid w:val="0039237E"/>
    <w:rsid w:val="00394E1F"/>
    <w:rsid w:val="003B66C7"/>
    <w:rsid w:val="003E74F7"/>
    <w:rsid w:val="00403FF7"/>
    <w:rsid w:val="004335FA"/>
    <w:rsid w:val="00471346"/>
    <w:rsid w:val="004B1285"/>
    <w:rsid w:val="004D52C3"/>
    <w:rsid w:val="005507B6"/>
    <w:rsid w:val="00552B3A"/>
    <w:rsid w:val="00573CE5"/>
    <w:rsid w:val="005D1EF1"/>
    <w:rsid w:val="005D5DDE"/>
    <w:rsid w:val="005F59BB"/>
    <w:rsid w:val="00615D93"/>
    <w:rsid w:val="00640FC3"/>
    <w:rsid w:val="00643655"/>
    <w:rsid w:val="00645246"/>
    <w:rsid w:val="006633CD"/>
    <w:rsid w:val="0067152B"/>
    <w:rsid w:val="006F7268"/>
    <w:rsid w:val="00744198"/>
    <w:rsid w:val="00756376"/>
    <w:rsid w:val="007654C2"/>
    <w:rsid w:val="00765638"/>
    <w:rsid w:val="0078225A"/>
    <w:rsid w:val="007C0B32"/>
    <w:rsid w:val="00806603"/>
    <w:rsid w:val="00834D85"/>
    <w:rsid w:val="0089257D"/>
    <w:rsid w:val="008C1A36"/>
    <w:rsid w:val="008E678C"/>
    <w:rsid w:val="008E77D1"/>
    <w:rsid w:val="00902F13"/>
    <w:rsid w:val="00925C52"/>
    <w:rsid w:val="009954BC"/>
    <w:rsid w:val="00996930"/>
    <w:rsid w:val="00A016BE"/>
    <w:rsid w:val="00A020C3"/>
    <w:rsid w:val="00A7648E"/>
    <w:rsid w:val="00B02B2F"/>
    <w:rsid w:val="00B215A8"/>
    <w:rsid w:val="00B83776"/>
    <w:rsid w:val="00C21E3A"/>
    <w:rsid w:val="00C54E22"/>
    <w:rsid w:val="00CE2B60"/>
    <w:rsid w:val="00D20F10"/>
    <w:rsid w:val="00D44138"/>
    <w:rsid w:val="00D65E3B"/>
    <w:rsid w:val="00D80772"/>
    <w:rsid w:val="00D97B8F"/>
    <w:rsid w:val="00DB3862"/>
    <w:rsid w:val="00DC3388"/>
    <w:rsid w:val="00DC584F"/>
    <w:rsid w:val="00E11F3F"/>
    <w:rsid w:val="00E75178"/>
    <w:rsid w:val="00E75FF9"/>
    <w:rsid w:val="00EB021E"/>
    <w:rsid w:val="00ED7D4E"/>
    <w:rsid w:val="00F1496E"/>
    <w:rsid w:val="00F31440"/>
    <w:rsid w:val="00F47A44"/>
    <w:rsid w:val="00FC7B5A"/>
    <w:rsid w:val="00FD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66FD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FF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CE2B60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2B60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12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285"/>
    <w:rPr>
      <w:rFonts w:ascii="Tahoma" w:eastAsia="Times New Roman" w:hAnsi="Tahoma" w:cs="Tahoma"/>
      <w:sz w:val="16"/>
      <w:szCs w:val="16"/>
      <w:lang w:val="bg-BG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B38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386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3862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38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3862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  <w:style w:type="paragraph" w:styleId="ListParagraph">
    <w:name w:val="List Paragraph"/>
    <w:basedOn w:val="Normal"/>
    <w:uiPriority w:val="34"/>
    <w:qFormat/>
    <w:rsid w:val="005D1E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FF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CE2B60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2B60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12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285"/>
    <w:rPr>
      <w:rFonts w:ascii="Tahoma" w:eastAsia="Times New Roman" w:hAnsi="Tahoma" w:cs="Tahoma"/>
      <w:sz w:val="16"/>
      <w:szCs w:val="16"/>
      <w:lang w:val="bg-BG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B38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386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3862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38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3862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  <w:style w:type="paragraph" w:styleId="ListParagraph">
    <w:name w:val="List Paragraph"/>
    <w:basedOn w:val="Normal"/>
    <w:uiPriority w:val="34"/>
    <w:qFormat/>
    <w:rsid w:val="005D1E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67C67-7D2F-4AEC-BB7D-886649E95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Antoan Charakchiev</dc:creator>
  <cp:lastModifiedBy>Lyubomir Mitov</cp:lastModifiedBy>
  <cp:revision>51</cp:revision>
  <dcterms:created xsi:type="dcterms:W3CDTF">2017-11-09T08:28:00Z</dcterms:created>
  <dcterms:modified xsi:type="dcterms:W3CDTF">2020-08-13T07:37:00Z</dcterms:modified>
</cp:coreProperties>
</file>